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Override PartName="/word/commentsExtended.xml" ContentType="application/vnd.openxmlformats-officedocument.wordprocessingml.commentsExtended+xml"/>
  <Override PartName="/word/people.xml" ContentType="application/vnd.openxmlformats-officedocument.wordprocessingml.people+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tbl>
      <w:tblPr>
        <w:tblStyle w:val="TableGrid"/>
        <w:tblW w:w="0" w:type="auto"/>
        <w:tblLook w:val="04A0" w:firstRow="1" w:lastRow="0" w:firstColumn="1" w:lastColumn="0" w:noHBand="0" w:noVBand="1"/>
      </w:tblPr>
      <w:tblGrid>
        <w:gridCol w:w="9212"/>
      </w:tblGrid>
      <w:tr w:rsidR="004052C8" w:rsidRPr="00995993" w14:paraId="15826E18" w14:textId="77777777" w:rsidTr="00657CFF">
        <w:tc>
          <w:tcPr>
            <w:tcW w:w="9212" w:type="dxa"/>
          </w:tcPr>
          <w:p w14:paraId="6F457C82" w14:textId="56F233DC" w:rsidR="004052C8" w:rsidRPr="00995993" w:rsidRDefault="004052C8" w:rsidP="004052C8">
            <w:pPr>
              <w:rPr>
                <w:rFonts w:ascii="Times New Roman" w:hAnsi="Times New Roman" w:cs="Times New Roman"/>
                <w:sz w:val="24"/>
                <w:szCs w:val="24"/>
              </w:rPr>
            </w:pPr>
            <w:r w:rsidRPr="00995993">
              <w:rPr>
                <w:rFonts w:ascii="Times New Roman" w:hAnsi="Times New Roman" w:cs="Times New Roman"/>
                <w:sz w:val="24"/>
                <w:szCs w:val="24"/>
              </w:rPr>
              <w:t xml:space="preserve">Projekti pealkiri: </w:t>
            </w:r>
            <w:r w:rsidR="002F76A9">
              <w:rPr>
                <w:rFonts w:ascii="Times New Roman" w:hAnsi="Times New Roman" w:cs="Times New Roman"/>
                <w:sz w:val="24"/>
                <w:szCs w:val="24"/>
              </w:rPr>
              <w:t>Relvalubade digitaliseeritud menetlus</w:t>
            </w:r>
          </w:p>
          <w:p w14:paraId="57C6875A" w14:textId="0F5B69CB" w:rsidR="004052C8" w:rsidRPr="00995993" w:rsidRDefault="004052C8" w:rsidP="004052C8">
            <w:pPr>
              <w:rPr>
                <w:rFonts w:ascii="Times New Roman" w:hAnsi="Times New Roman" w:cs="Times New Roman"/>
                <w:sz w:val="24"/>
                <w:szCs w:val="24"/>
              </w:rPr>
            </w:pPr>
            <w:r w:rsidRPr="00995993">
              <w:rPr>
                <w:rFonts w:ascii="Times New Roman" w:hAnsi="Times New Roman" w:cs="Times New Roman"/>
                <w:sz w:val="24"/>
                <w:szCs w:val="24"/>
              </w:rPr>
              <w:t xml:space="preserve">Taotleja: </w:t>
            </w:r>
            <w:r w:rsidR="002F76A9">
              <w:rPr>
                <w:rFonts w:ascii="Times New Roman" w:hAnsi="Times New Roman" w:cs="Times New Roman"/>
                <w:sz w:val="24"/>
                <w:szCs w:val="24"/>
              </w:rPr>
              <w:t xml:space="preserve">PPA </w:t>
            </w:r>
          </w:p>
          <w:p w14:paraId="764378E9" w14:textId="34785802" w:rsidR="004052C8" w:rsidRPr="00995993" w:rsidRDefault="004052C8" w:rsidP="00657CFF">
            <w:pPr>
              <w:rPr>
                <w:rFonts w:ascii="Times New Roman" w:hAnsi="Times New Roman" w:cs="Times New Roman"/>
                <w:smallCaps/>
                <w:sz w:val="24"/>
                <w:szCs w:val="24"/>
              </w:rPr>
            </w:pPr>
            <w:r w:rsidRPr="00995993">
              <w:rPr>
                <w:rFonts w:ascii="Times New Roman" w:hAnsi="Times New Roman" w:cs="Times New Roman"/>
                <w:sz w:val="24"/>
                <w:szCs w:val="24"/>
              </w:rPr>
              <w:t>Käesoleva taotluse SF vahendite maht:</w:t>
            </w:r>
            <w:r w:rsidR="002F76A9">
              <w:rPr>
                <w:rFonts w:ascii="Times New Roman" w:hAnsi="Times New Roman" w:cs="Times New Roman"/>
                <w:sz w:val="24"/>
                <w:szCs w:val="24"/>
              </w:rPr>
              <w:t xml:space="preserve"> </w:t>
            </w:r>
            <w:r w:rsidR="0041617C">
              <w:rPr>
                <w:rFonts w:ascii="Times New Roman" w:hAnsi="Times New Roman" w:cs="Times New Roman"/>
                <w:sz w:val="24"/>
                <w:szCs w:val="24"/>
              </w:rPr>
              <w:t>365 000 eurot (ilma KM)</w:t>
            </w:r>
          </w:p>
        </w:tc>
      </w:tr>
    </w:tbl>
    <w:p w14:paraId="47C6547A" w14:textId="77777777" w:rsidR="004052C8" w:rsidRPr="00995993" w:rsidRDefault="004052C8" w:rsidP="00841FF5">
      <w:pPr>
        <w:rPr>
          <w:rFonts w:ascii="Times New Roman" w:hAnsi="Times New Roman" w:cs="Times New Roman"/>
          <w:smallCaps/>
          <w:sz w:val="24"/>
          <w:szCs w:val="24"/>
        </w:rPr>
      </w:pPr>
    </w:p>
    <w:p w14:paraId="1EA3AA48" w14:textId="77777777" w:rsidR="00841FF5" w:rsidRPr="00995993" w:rsidRDefault="00841FF5" w:rsidP="00841FF5">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Kavandatava projekti tulemuste mõju investeeringute kavas või avatud taotlusvoorus seatud eesmärkide täitmisele</w:t>
      </w:r>
    </w:p>
    <w:tbl>
      <w:tblPr>
        <w:tblStyle w:val="TableGrid"/>
        <w:tblW w:w="0" w:type="auto"/>
        <w:tblLook w:val="04A0" w:firstRow="1" w:lastRow="0" w:firstColumn="1" w:lastColumn="0" w:noHBand="0" w:noVBand="1"/>
      </w:tblPr>
      <w:tblGrid>
        <w:gridCol w:w="9212"/>
      </w:tblGrid>
      <w:tr w:rsidR="00841FF5" w:rsidRPr="00995993" w14:paraId="2CB6080E" w14:textId="77777777" w:rsidTr="0044456C">
        <w:tc>
          <w:tcPr>
            <w:tcW w:w="9212" w:type="dxa"/>
          </w:tcPr>
          <w:p w14:paraId="07C85D75" w14:textId="77777777" w:rsidR="00841FF5" w:rsidRPr="00995993" w:rsidRDefault="00841FF5" w:rsidP="0044456C">
            <w:pPr>
              <w:pStyle w:val="ListParagraph"/>
              <w:numPr>
                <w:ilvl w:val="0"/>
                <w:numId w:val="8"/>
              </w:numPr>
              <w:autoSpaceDE w:val="0"/>
              <w:autoSpaceDN w:val="0"/>
              <w:adjustRightInd w:val="0"/>
              <w:jc w:val="both"/>
              <w:rPr>
                <w:rFonts w:ascii="Times New Roman" w:hAnsi="Times New Roman" w:cs="Times New Roman"/>
              </w:rPr>
            </w:pPr>
            <w:r w:rsidRPr="00995993">
              <w:rPr>
                <w:rFonts w:ascii="Times New Roman" w:hAnsi="Times New Roman" w:cs="Times New Roman"/>
              </w:rPr>
              <w:t>Kirjeldada, kuidas taotletav projekt aitab kaasa käesoleva investeeringute kava/ avatud taotlusvooru eesmärkide saavutamisele, mis on toodud [VV määruse/ ministri käskkirja nr]</w:t>
            </w:r>
          </w:p>
        </w:tc>
      </w:tr>
    </w:tbl>
    <w:p w14:paraId="5E5FBD8D" w14:textId="77777777" w:rsidR="00841FF5" w:rsidRPr="00995993" w:rsidRDefault="00841FF5" w:rsidP="00841FF5">
      <w:pPr>
        <w:spacing w:line="240" w:lineRule="auto"/>
      </w:pPr>
    </w:p>
    <w:tbl>
      <w:tblPr>
        <w:tblStyle w:val="TableGrid"/>
        <w:tblW w:w="0" w:type="auto"/>
        <w:tblLook w:val="04A0" w:firstRow="1" w:lastRow="0" w:firstColumn="1" w:lastColumn="0" w:noHBand="0" w:noVBand="1"/>
      </w:tblPr>
      <w:tblGrid>
        <w:gridCol w:w="9212"/>
      </w:tblGrid>
      <w:tr w:rsidR="00841FF5" w:rsidRPr="00995993" w14:paraId="1191DABF" w14:textId="77777777" w:rsidTr="0044456C">
        <w:tc>
          <w:tcPr>
            <w:tcW w:w="9212" w:type="dxa"/>
          </w:tcPr>
          <w:p w14:paraId="19F7BA78" w14:textId="77777777" w:rsidR="00841FF5" w:rsidRPr="00995993" w:rsidRDefault="004052C8" w:rsidP="0044456C">
            <w:pPr>
              <w:rPr>
                <w:rFonts w:cs="Times New Roman"/>
              </w:rPr>
            </w:pPr>
            <w:r w:rsidRPr="00995993">
              <w:rPr>
                <w:rFonts w:cs="Times New Roman"/>
              </w:rPr>
              <w:t>VASTUSE VÄLI</w:t>
            </w:r>
          </w:p>
          <w:p w14:paraId="4FB944D1" w14:textId="03F646D3" w:rsidR="00841FF5" w:rsidRPr="00104E43" w:rsidRDefault="00962270" w:rsidP="00962270">
            <w:pPr>
              <w:jc w:val="both"/>
              <w:rPr>
                <w:rFonts w:ascii="Times New Roman" w:hAnsi="Times New Roman" w:cs="Times New Roman"/>
                <w:sz w:val="24"/>
                <w:szCs w:val="24"/>
              </w:rPr>
            </w:pPr>
            <w:r w:rsidRPr="00104E43">
              <w:rPr>
                <w:rFonts w:ascii="Times New Roman" w:hAnsi="Times New Roman" w:cs="Times New Roman"/>
                <w:sz w:val="24"/>
                <w:szCs w:val="24"/>
              </w:rPr>
              <w:t>Meede „Avalike teenuste pakkumise arendamine“:  taotletava projekti raames asendatakse tänane täismahus paberkandjal läbiviidav haldusmenetlus digitaalse menetlusega. Selle tulemusena saavutatakse oluliselt suurem efektiivsus menetlusprotsesside läbiviimisel, taotleja/loa omaniku taustakontrollide teostamisel ja seotud osapooltega  (relvakaupmehed, partnerorganisatsioonid Eestis ja välismaal) reaalajas andmevahetus. Klient saab esitada taotlusi kodust lahkumata ning loa relva omada digitaalselt. Projekt teenib täismahus „paberivaba Eesti“ eesmärki ning pakub nutikaid lahendusi nii teenuse osutajale kui teenuse kasutajale.</w:t>
            </w:r>
            <w:r w:rsidR="00497B31" w:rsidRPr="00104E43">
              <w:rPr>
                <w:rFonts w:ascii="Times New Roman" w:hAnsi="Times New Roman" w:cs="Times New Roman"/>
                <w:color w:val="FF0000"/>
                <w:sz w:val="24"/>
                <w:szCs w:val="24"/>
              </w:rPr>
              <w:t xml:space="preserve"> </w:t>
            </w:r>
            <w:r w:rsidR="00497B31" w:rsidRPr="00104E43">
              <w:rPr>
                <w:rFonts w:ascii="Times New Roman" w:hAnsi="Times New Roman" w:cs="Times New Roman"/>
                <w:sz w:val="24"/>
                <w:szCs w:val="24"/>
              </w:rPr>
              <w:t>Tagatud on elektrooniline andmevahetus relva kaupmee</w:t>
            </w:r>
            <w:r w:rsidR="00F238B0" w:rsidRPr="00104E43">
              <w:rPr>
                <w:rFonts w:ascii="Times New Roman" w:hAnsi="Times New Roman" w:cs="Times New Roman"/>
                <w:sz w:val="24"/>
                <w:szCs w:val="24"/>
              </w:rPr>
              <w:t>ste ja EL liikmesriikidega.</w:t>
            </w:r>
          </w:p>
        </w:tc>
      </w:tr>
    </w:tbl>
    <w:p w14:paraId="23819C8B" w14:textId="77777777" w:rsidR="00841FF5" w:rsidRPr="00995993" w:rsidRDefault="00841FF5" w:rsidP="00841FF5">
      <w:pPr>
        <w:pStyle w:val="Heading2"/>
        <w:ind w:left="720"/>
        <w:jc w:val="left"/>
        <w:rPr>
          <w:rFonts w:ascii="Times New Roman" w:hAnsi="Times New Roman" w:cs="Times New Roman"/>
          <w:b/>
          <w:i w:val="0"/>
          <w:smallCaps/>
          <w:sz w:val="24"/>
          <w:szCs w:val="24"/>
        </w:rPr>
      </w:pPr>
    </w:p>
    <w:p w14:paraId="3E5F3B17"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seos asutuse eesmärkidega</w:t>
      </w:r>
    </w:p>
    <w:tbl>
      <w:tblPr>
        <w:tblStyle w:val="TableGrid"/>
        <w:tblW w:w="0" w:type="auto"/>
        <w:tblLook w:val="04A0" w:firstRow="1" w:lastRow="0" w:firstColumn="1" w:lastColumn="0" w:noHBand="0" w:noVBand="1"/>
      </w:tblPr>
      <w:tblGrid>
        <w:gridCol w:w="9212"/>
      </w:tblGrid>
      <w:tr w:rsidR="004E7152" w:rsidRPr="00995993" w14:paraId="2A308ABA" w14:textId="77777777" w:rsidTr="004E7152">
        <w:tc>
          <w:tcPr>
            <w:tcW w:w="9212" w:type="dxa"/>
          </w:tcPr>
          <w:p w14:paraId="666ABCD7" w14:textId="77777777" w:rsidR="004E7152" w:rsidRPr="00995993" w:rsidRDefault="004E7152" w:rsidP="004E7152">
            <w:pPr>
              <w:pStyle w:val="ListParagraph"/>
              <w:numPr>
                <w:ilvl w:val="0"/>
                <w:numId w:val="21"/>
              </w:numPr>
              <w:jc w:val="both"/>
              <w:rPr>
                <w:rFonts w:ascii="Times New Roman" w:hAnsi="Times New Roman" w:cs="Times New Roman"/>
              </w:rPr>
            </w:pPr>
            <w:r w:rsidRPr="00995993">
              <w:rPr>
                <w:rFonts w:ascii="Times New Roman" w:hAnsi="Times New Roman" w:cs="Times New Roman"/>
              </w:rPr>
              <w:t xml:space="preserve">Selgitada, mis on asutuse organisatsioonipõhises strateegias sätestatud </w:t>
            </w:r>
            <w:r w:rsidRPr="00995993">
              <w:rPr>
                <w:rFonts w:ascii="Times New Roman" w:hAnsi="Times New Roman" w:cs="Times New Roman"/>
                <w:u w:val="single"/>
              </w:rPr>
              <w:t>suur eesmärk</w:t>
            </w:r>
            <w:r w:rsidRPr="00995993">
              <w:rPr>
                <w:rFonts w:ascii="Times New Roman" w:hAnsi="Times New Roman" w:cs="Times New Roman"/>
              </w:rPr>
              <w:t xml:space="preserve">, mille saavutamisele selle konkreetse projekti elluviimisega kaasa aidatakse? </w:t>
            </w:r>
          </w:p>
          <w:p w14:paraId="27DB7BFE" w14:textId="77777777" w:rsidR="004E7152" w:rsidRPr="00995993" w:rsidRDefault="004E7152" w:rsidP="004E7152">
            <w:pPr>
              <w:pStyle w:val="ListParagraph"/>
              <w:numPr>
                <w:ilvl w:val="0"/>
                <w:numId w:val="21"/>
              </w:numPr>
              <w:jc w:val="both"/>
              <w:rPr>
                <w:rFonts w:ascii="Times New Roman" w:hAnsi="Times New Roman" w:cs="Times New Roman"/>
              </w:rPr>
            </w:pPr>
            <w:r w:rsidRPr="00995993">
              <w:rPr>
                <w:rFonts w:ascii="Times New Roman" w:hAnsi="Times New Roman" w:cs="Times New Roman"/>
              </w:rPr>
              <w:t>Miks on plaani võetud just selle projekti elluviimine asutuse prioriteete ja strateegilisi eesmärke silmas pidades?</w:t>
            </w:r>
          </w:p>
        </w:tc>
      </w:tr>
    </w:tbl>
    <w:p w14:paraId="2346D80A"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87435F" w:rsidRPr="00995993" w14:paraId="00881217" w14:textId="77777777" w:rsidTr="0087435F">
        <w:tc>
          <w:tcPr>
            <w:tcW w:w="9212" w:type="dxa"/>
          </w:tcPr>
          <w:p w14:paraId="6FDAC2A2" w14:textId="77777777" w:rsidR="0087435F" w:rsidRPr="00995993" w:rsidRDefault="0087435F" w:rsidP="004E7152">
            <w:r w:rsidRPr="00995993">
              <w:t>VASTUSE VÄLI</w:t>
            </w:r>
          </w:p>
          <w:p w14:paraId="208F56C7" w14:textId="77777777" w:rsidR="00497B31" w:rsidRPr="007021F4" w:rsidRDefault="00497B31" w:rsidP="00497B31">
            <w:pPr>
              <w:jc w:val="both"/>
              <w:rPr>
                <w:rFonts w:ascii="Times New Roman" w:hAnsi="Times New Roman" w:cs="Times New Roman"/>
                <w:sz w:val="24"/>
                <w:szCs w:val="24"/>
              </w:rPr>
            </w:pPr>
            <w:r w:rsidRPr="007021F4">
              <w:rPr>
                <w:rFonts w:ascii="Times New Roman" w:hAnsi="Times New Roman" w:cs="Times New Roman"/>
                <w:sz w:val="24"/>
                <w:szCs w:val="24"/>
              </w:rPr>
              <w:t>PPA on Siseministeeriumi valitsemisala asutus ning valitsemisala eesmärgid on kirjeldatud „Siseturvalisuse arengukavas 2015-2020“ (edaspidi STAK). Dokumendis on üldise eesmärgina välja toodud, et Eesti inimesed tunneksid, et nad elavad vabas ja turvalises ühiskonnas, kus igaühe väärtus, kaasatus ja panus kogukonna turvalisusesse loovad ühe turvalisima riigi Euroopas. Nutikate, optimaalsete ja mõjusate lahendustega parandatakse elukeskkonda, vähendatakse ohtu elule, tervisele, varale ja põhiseaduslikule korrale ning tagatakse kiire ja asjatundlik abi.</w:t>
            </w:r>
          </w:p>
          <w:p w14:paraId="3600D18E" w14:textId="77777777" w:rsidR="00497B31" w:rsidRPr="007021F4" w:rsidRDefault="00497B31" w:rsidP="00497B31">
            <w:pPr>
              <w:jc w:val="both"/>
              <w:rPr>
                <w:rFonts w:ascii="Times New Roman" w:hAnsi="Times New Roman" w:cs="Times New Roman"/>
                <w:sz w:val="24"/>
                <w:szCs w:val="24"/>
              </w:rPr>
            </w:pPr>
          </w:p>
          <w:p w14:paraId="58741671" w14:textId="77777777" w:rsidR="00497B31" w:rsidRDefault="00497B31" w:rsidP="00497B31">
            <w:pPr>
              <w:jc w:val="both"/>
              <w:rPr>
                <w:rFonts w:ascii="Times New Roman" w:hAnsi="Times New Roman" w:cs="Times New Roman"/>
                <w:sz w:val="24"/>
                <w:szCs w:val="24"/>
              </w:rPr>
            </w:pPr>
            <w:r w:rsidRPr="007021F4">
              <w:rPr>
                <w:rFonts w:ascii="Times New Roman" w:hAnsi="Times New Roman" w:cs="Times New Roman"/>
                <w:sz w:val="24"/>
                <w:szCs w:val="24"/>
              </w:rPr>
              <w:t>STAK on omakorda jagatud programmideks, neist kolme programmi (turvalisemad kogukonnad, tasakaalustatud kodakondsus- ja rändepoliitika ning tõhusam piirihaldus) eesmärkide saavutamiseks on abi loodavast rakendusest. Programm „Turvalisemad kogukonnad“ eesmärk on järgnev: Eesti on ohutu elukeskkonna ja turvaliste kogukondadega ühiskond, milles inimesed tunnetavad oma teadlikkuse ja oskuste kasvu ning algatava hoiaku võtmise tõttu rolli ühiskonna turvalisuse loomisel, oskavad turvalisuseriske märgata ning nendele adekvaatselt reageerida.</w:t>
            </w:r>
          </w:p>
          <w:p w14:paraId="65573166" w14:textId="77777777" w:rsidR="007021F4" w:rsidRPr="007021F4" w:rsidRDefault="007021F4" w:rsidP="00497B31">
            <w:pPr>
              <w:jc w:val="both"/>
              <w:rPr>
                <w:rFonts w:ascii="Times New Roman" w:hAnsi="Times New Roman" w:cs="Times New Roman"/>
                <w:sz w:val="24"/>
                <w:szCs w:val="24"/>
              </w:rPr>
            </w:pPr>
          </w:p>
          <w:p w14:paraId="3669BA3C" w14:textId="77777777" w:rsidR="002F76A9" w:rsidRPr="00C80A25" w:rsidRDefault="002F76A9" w:rsidP="002F76A9">
            <w:pPr>
              <w:pStyle w:val="Default"/>
              <w:jc w:val="both"/>
            </w:pPr>
            <w:r w:rsidRPr="00C80A25">
              <w:rPr>
                <w:u w:val="single"/>
              </w:rPr>
              <w:t>STAK programm Turvalisemad kog</w:t>
            </w:r>
            <w:r>
              <w:rPr>
                <w:u w:val="single"/>
              </w:rPr>
              <w:t>ukonnad rakendusplaan 2015-2019:</w:t>
            </w:r>
          </w:p>
          <w:p w14:paraId="111A7388" w14:textId="77777777" w:rsidR="002F76A9" w:rsidRPr="00C80A25" w:rsidRDefault="002F76A9" w:rsidP="002F76A9">
            <w:pPr>
              <w:jc w:val="both"/>
              <w:rPr>
                <w:rFonts w:ascii="Times New Roman" w:hAnsi="Times New Roman" w:cs="Times New Roman"/>
                <w:sz w:val="24"/>
                <w:szCs w:val="24"/>
              </w:rPr>
            </w:pPr>
            <w:r w:rsidRPr="00C80A25">
              <w:rPr>
                <w:rFonts w:ascii="Times New Roman" w:hAnsi="Times New Roman" w:cs="Times New Roman"/>
                <w:sz w:val="24"/>
                <w:szCs w:val="24"/>
              </w:rPr>
              <w:t xml:space="preserve">Meede 4: tõhus reageerimine ning nutikas järelevalve. Olulised tegevused punkt 4: Töötatakse välja ning võetakse kasutusele digitaalne relvaluba ja seda toetav IKT lahendus. See vähendab relvalubade menetlusele kuluvat tööaega, lihtsustab nende kontrollimist ning </w:t>
            </w:r>
            <w:r w:rsidRPr="00C80A25">
              <w:rPr>
                <w:rFonts w:ascii="Times New Roman" w:hAnsi="Times New Roman" w:cs="Times New Roman"/>
                <w:sz w:val="24"/>
                <w:szCs w:val="24"/>
              </w:rPr>
              <w:lastRenderedPageBreak/>
              <w:t>nende üle arve pidamist</w:t>
            </w:r>
          </w:p>
          <w:p w14:paraId="3ECED2D1" w14:textId="77777777" w:rsidR="002F76A9" w:rsidRDefault="002F76A9" w:rsidP="002F76A9">
            <w:pPr>
              <w:jc w:val="both"/>
              <w:rPr>
                <w:rFonts w:ascii="Times New Roman" w:hAnsi="Times New Roman" w:cs="Times New Roman"/>
                <w:sz w:val="24"/>
                <w:szCs w:val="24"/>
              </w:rPr>
            </w:pPr>
          </w:p>
          <w:p w14:paraId="1F7A6E6D" w14:textId="77777777" w:rsidR="002F76A9" w:rsidRDefault="002F76A9" w:rsidP="002F76A9">
            <w:pPr>
              <w:jc w:val="both"/>
              <w:rPr>
                <w:rFonts w:ascii="Times New Roman" w:hAnsi="Times New Roman" w:cs="Times New Roman"/>
                <w:b/>
                <w:sz w:val="24"/>
                <w:szCs w:val="24"/>
              </w:rPr>
            </w:pPr>
            <w:r>
              <w:rPr>
                <w:rFonts w:ascii="Times New Roman" w:hAnsi="Times New Roman" w:cs="Times New Roman"/>
                <w:b/>
                <w:sz w:val="24"/>
                <w:szCs w:val="24"/>
              </w:rPr>
              <w:t xml:space="preserve">Eesmärk: </w:t>
            </w:r>
          </w:p>
          <w:p w14:paraId="36EAFE8D" w14:textId="77777777" w:rsidR="002F76A9" w:rsidRDefault="002F76A9" w:rsidP="002F76A9">
            <w:pPr>
              <w:jc w:val="both"/>
              <w:rPr>
                <w:rFonts w:ascii="Times New Roman" w:hAnsi="Times New Roman" w:cs="Times New Roman"/>
                <w:b/>
                <w:sz w:val="24"/>
                <w:szCs w:val="24"/>
              </w:rPr>
            </w:pPr>
          </w:p>
          <w:p w14:paraId="70342E7A" w14:textId="77777777" w:rsidR="002F76A9" w:rsidRDefault="002F76A9" w:rsidP="002F76A9">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Eesti täidab Euroopa L</w:t>
            </w:r>
            <w:r w:rsidRPr="004832CD">
              <w:rPr>
                <w:rFonts w:ascii="Times New Roman" w:hAnsi="Times New Roman" w:cs="Times New Roman"/>
                <w:sz w:val="24"/>
                <w:szCs w:val="24"/>
              </w:rPr>
              <w:t>iidu</w:t>
            </w:r>
            <w:r>
              <w:rPr>
                <w:rFonts w:ascii="Times New Roman" w:hAnsi="Times New Roman" w:cs="Times New Roman"/>
                <w:sz w:val="24"/>
                <w:szCs w:val="24"/>
              </w:rPr>
              <w:t xml:space="preserve"> nõuetest </w:t>
            </w:r>
            <w:r w:rsidRPr="004832CD">
              <w:rPr>
                <w:rFonts w:ascii="Times New Roman" w:hAnsi="Times New Roman" w:cs="Times New Roman"/>
                <w:sz w:val="24"/>
                <w:szCs w:val="24"/>
              </w:rPr>
              <w:t xml:space="preserve">tulenevaid rahvusvahelisi kohustusi, tagades kvaliteetse </w:t>
            </w:r>
            <w:r>
              <w:rPr>
                <w:rFonts w:ascii="Times New Roman" w:hAnsi="Times New Roman" w:cs="Times New Roman"/>
                <w:sz w:val="24"/>
                <w:szCs w:val="24"/>
              </w:rPr>
              <w:t>statistika hankimise võimaluse, elektroonilise suhtluskanali relvakauplejate ja relvaregistri vahel ning relvalubade alas</w:t>
            </w:r>
            <w:r w:rsidRPr="00EE4719">
              <w:rPr>
                <w:rFonts w:ascii="Times New Roman" w:hAnsi="Times New Roman" w:cs="Times New Roman"/>
                <w:sz w:val="24"/>
                <w:szCs w:val="24"/>
              </w:rPr>
              <w:t xml:space="preserve">e </w:t>
            </w:r>
            <w:r>
              <w:rPr>
                <w:rFonts w:ascii="Times New Roman" w:hAnsi="Times New Roman" w:cs="Times New Roman"/>
                <w:sz w:val="24"/>
                <w:szCs w:val="24"/>
              </w:rPr>
              <w:t>andmevahetuse liikmesriikide vahel;</w:t>
            </w:r>
          </w:p>
          <w:p w14:paraId="1CE7F48F" w14:textId="77777777" w:rsidR="002F76A9" w:rsidRDefault="002F76A9" w:rsidP="002F76A9">
            <w:pPr>
              <w:pStyle w:val="ListParagraph"/>
              <w:numPr>
                <w:ilvl w:val="0"/>
                <w:numId w:val="24"/>
              </w:numPr>
              <w:jc w:val="both"/>
              <w:rPr>
                <w:rFonts w:ascii="Times New Roman" w:hAnsi="Times New Roman" w:cs="Times New Roman"/>
                <w:sz w:val="24"/>
                <w:szCs w:val="24"/>
              </w:rPr>
            </w:pPr>
            <w:r>
              <w:rPr>
                <w:rFonts w:ascii="Times New Roman" w:hAnsi="Times New Roman" w:cs="Times New Roman"/>
                <w:sz w:val="24"/>
                <w:szCs w:val="24"/>
              </w:rPr>
              <w:t>tagada tõhus järelevalve relvaseaduse alusel läbiviidavate toimingute efektiivsuse ning füüsiliste ja juriidiliste isikute poolt relvaseaduse nõuete täitmise üle.</w:t>
            </w:r>
          </w:p>
          <w:p w14:paraId="099DDDB5" w14:textId="77777777" w:rsidR="002F76A9" w:rsidRDefault="002F76A9" w:rsidP="002F76A9">
            <w:pPr>
              <w:pStyle w:val="ListParagraph"/>
              <w:jc w:val="both"/>
              <w:rPr>
                <w:rFonts w:ascii="Times New Roman" w:hAnsi="Times New Roman" w:cs="Times New Roman"/>
                <w:sz w:val="24"/>
                <w:szCs w:val="24"/>
              </w:rPr>
            </w:pPr>
          </w:p>
          <w:p w14:paraId="084F0E5F" w14:textId="77777777" w:rsidR="002F76A9" w:rsidRDefault="002F76A9" w:rsidP="002F76A9">
            <w:pPr>
              <w:pStyle w:val="ListParagraph"/>
              <w:ind w:left="0"/>
              <w:jc w:val="both"/>
              <w:rPr>
                <w:rFonts w:ascii="Times New Roman" w:hAnsi="Times New Roman" w:cs="Times New Roman"/>
                <w:b/>
                <w:sz w:val="24"/>
                <w:szCs w:val="24"/>
              </w:rPr>
            </w:pPr>
            <w:r>
              <w:rPr>
                <w:rFonts w:ascii="Times New Roman" w:hAnsi="Times New Roman" w:cs="Times New Roman"/>
                <w:b/>
                <w:sz w:val="24"/>
                <w:szCs w:val="24"/>
              </w:rPr>
              <w:t>Alameesmärk</w:t>
            </w:r>
          </w:p>
          <w:p w14:paraId="5BE70D08" w14:textId="77777777" w:rsidR="002F76A9" w:rsidRPr="004832CD" w:rsidRDefault="002F76A9" w:rsidP="002F76A9">
            <w:pPr>
              <w:pStyle w:val="ListParagraph"/>
              <w:numPr>
                <w:ilvl w:val="0"/>
                <w:numId w:val="25"/>
              </w:numPr>
              <w:jc w:val="both"/>
              <w:rPr>
                <w:rFonts w:ascii="Times New Roman" w:hAnsi="Times New Roman" w:cs="Times New Roman"/>
                <w:b/>
                <w:sz w:val="24"/>
                <w:szCs w:val="24"/>
              </w:rPr>
            </w:pPr>
            <w:r>
              <w:rPr>
                <w:rFonts w:ascii="Times New Roman" w:hAnsi="Times New Roman" w:cs="Times New Roman"/>
                <w:sz w:val="24"/>
                <w:szCs w:val="24"/>
              </w:rPr>
              <w:t xml:space="preserve">muuta loamenetlus efektiivseks ja kontrollitavaks (st järelevalve loamenetluse kvaliteedi ja õiguspärasuse üle); </w:t>
            </w:r>
          </w:p>
          <w:p w14:paraId="49EBC06D" w14:textId="77777777" w:rsidR="002F76A9" w:rsidRPr="00D86444" w:rsidRDefault="002F76A9" w:rsidP="002F76A9">
            <w:pPr>
              <w:pStyle w:val="ListParagraph"/>
              <w:numPr>
                <w:ilvl w:val="0"/>
                <w:numId w:val="25"/>
              </w:numPr>
              <w:jc w:val="both"/>
              <w:rPr>
                <w:rFonts w:ascii="Times New Roman" w:hAnsi="Times New Roman" w:cs="Times New Roman"/>
                <w:b/>
                <w:sz w:val="24"/>
                <w:szCs w:val="24"/>
              </w:rPr>
            </w:pPr>
            <w:r>
              <w:rPr>
                <w:rFonts w:ascii="Times New Roman" w:hAnsi="Times New Roman" w:cs="Times New Roman"/>
                <w:sz w:val="24"/>
                <w:szCs w:val="24"/>
              </w:rPr>
              <w:t xml:space="preserve">muuta loa taotlemine kliendile oluliselt mugavamaks ja tänapäevastele ootustele vastavaks. </w:t>
            </w:r>
          </w:p>
          <w:p w14:paraId="7441EB3D" w14:textId="77777777" w:rsidR="002F76A9" w:rsidRDefault="002F76A9" w:rsidP="002F76A9">
            <w:pPr>
              <w:jc w:val="both"/>
              <w:rPr>
                <w:rFonts w:ascii="Times New Roman" w:hAnsi="Times New Roman" w:cs="Times New Roman"/>
                <w:b/>
                <w:sz w:val="24"/>
                <w:szCs w:val="24"/>
              </w:rPr>
            </w:pPr>
          </w:p>
          <w:p w14:paraId="1FEA749B" w14:textId="77777777" w:rsidR="00BA4686" w:rsidRPr="00995993" w:rsidRDefault="00BA4686" w:rsidP="004E7152"/>
        </w:tc>
      </w:tr>
    </w:tbl>
    <w:p w14:paraId="7F2A9D2C" w14:textId="77777777" w:rsidR="0087435F" w:rsidRPr="00995993" w:rsidRDefault="0087435F" w:rsidP="004E7152"/>
    <w:p w14:paraId="20DC9042"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eesmärgid</w:t>
      </w:r>
    </w:p>
    <w:tbl>
      <w:tblPr>
        <w:tblStyle w:val="TableGrid"/>
        <w:tblW w:w="0" w:type="auto"/>
        <w:tblLook w:val="04A0" w:firstRow="1" w:lastRow="0" w:firstColumn="1" w:lastColumn="0" w:noHBand="0" w:noVBand="1"/>
      </w:tblPr>
      <w:tblGrid>
        <w:gridCol w:w="9212"/>
      </w:tblGrid>
      <w:tr w:rsidR="004E7152" w:rsidRPr="00995993" w14:paraId="4E3D30C4" w14:textId="77777777" w:rsidTr="004E7152">
        <w:tc>
          <w:tcPr>
            <w:tcW w:w="9212" w:type="dxa"/>
          </w:tcPr>
          <w:p w14:paraId="4896E8F3" w14:textId="77777777" w:rsidR="004E7152" w:rsidRPr="00995993" w:rsidRDefault="004E7152" w:rsidP="004E7152">
            <w:pPr>
              <w:pStyle w:val="ListParagraph"/>
              <w:numPr>
                <w:ilvl w:val="0"/>
                <w:numId w:val="21"/>
              </w:numPr>
              <w:jc w:val="both"/>
              <w:rPr>
                <w:rFonts w:ascii="Times New Roman" w:hAnsi="Times New Roman" w:cs="Times New Roman"/>
              </w:rPr>
            </w:pPr>
            <w:r w:rsidRPr="00995993">
              <w:rPr>
                <w:rFonts w:ascii="Times New Roman" w:hAnsi="Times New Roman" w:cs="Times New Roman"/>
              </w:rPr>
              <w:t xml:space="preserve">Sõnastada selgelt </w:t>
            </w:r>
            <w:r w:rsidRPr="00995993">
              <w:rPr>
                <w:rFonts w:ascii="Times New Roman" w:hAnsi="Times New Roman" w:cs="Times New Roman"/>
                <w:u w:val="single"/>
              </w:rPr>
              <w:t>projekti</w:t>
            </w:r>
            <w:r w:rsidR="00A60696" w:rsidRPr="00995993">
              <w:rPr>
                <w:rFonts w:ascii="Times New Roman" w:hAnsi="Times New Roman" w:cs="Times New Roman"/>
                <w:u w:val="single"/>
              </w:rPr>
              <w:t xml:space="preserve"> peamine eesmärk</w:t>
            </w:r>
            <w:r w:rsidRPr="00995993">
              <w:rPr>
                <w:rFonts w:ascii="Times New Roman" w:hAnsi="Times New Roman" w:cs="Times New Roman"/>
              </w:rPr>
              <w:t xml:space="preserve"> ehk,</w:t>
            </w:r>
            <w:r w:rsidR="00F11E39" w:rsidRPr="00995993">
              <w:rPr>
                <w:rFonts w:ascii="Times New Roman" w:hAnsi="Times New Roman" w:cs="Times New Roman"/>
              </w:rPr>
              <w:t xml:space="preserve"> </w:t>
            </w:r>
            <w:r w:rsidR="00F11E39" w:rsidRPr="00995993">
              <w:rPr>
                <w:rFonts w:ascii="Times New Roman" w:hAnsi="Times New Roman" w:cs="Times New Roman"/>
                <w:u w:val="single"/>
              </w:rPr>
              <w:t>mida</w:t>
            </w:r>
            <w:r w:rsidRPr="00995993">
              <w:rPr>
                <w:rFonts w:ascii="Times New Roman" w:hAnsi="Times New Roman" w:cs="Times New Roman"/>
              </w:rPr>
              <w:t xml:space="preserve"> püütakse saavutada:</w:t>
            </w:r>
          </w:p>
          <w:p w14:paraId="60739C39" w14:textId="77777777" w:rsidR="004E7152" w:rsidRPr="00995993" w:rsidRDefault="004E7152" w:rsidP="00A60696">
            <w:pPr>
              <w:pStyle w:val="ListParagraph"/>
              <w:numPr>
                <w:ilvl w:val="1"/>
                <w:numId w:val="21"/>
              </w:numPr>
              <w:jc w:val="both"/>
              <w:rPr>
                <w:rFonts w:ascii="Times New Roman" w:hAnsi="Times New Roman" w:cs="Times New Roman"/>
              </w:rPr>
            </w:pPr>
            <w:r w:rsidRPr="00995993">
              <w:rPr>
                <w:rFonts w:ascii="Times New Roman" w:hAnsi="Times New Roman" w:cs="Times New Roman"/>
              </w:rPr>
              <w:t>Kas tegemist on projektiga, mis eelkõige taotleb nt suuremat efektiivsust/ kulude kokkuhoidu, vabanemist vananenud tehnoloogilistest lahendustest (</w:t>
            </w:r>
            <w:proofErr w:type="spellStart"/>
            <w:r w:rsidRPr="00995993">
              <w:rPr>
                <w:rFonts w:ascii="Times New Roman" w:hAnsi="Times New Roman" w:cs="Times New Roman"/>
                <w:i/>
              </w:rPr>
              <w:t>legacy</w:t>
            </w:r>
            <w:r w:rsidRPr="00995993">
              <w:rPr>
                <w:rFonts w:ascii="Times New Roman" w:hAnsi="Times New Roman" w:cs="Times New Roman"/>
              </w:rPr>
              <w:t>’st</w:t>
            </w:r>
            <w:proofErr w:type="spellEnd"/>
            <w:r w:rsidRPr="00995993">
              <w:rPr>
                <w:rFonts w:ascii="Times New Roman" w:hAnsi="Times New Roman" w:cs="Times New Roman"/>
              </w:rPr>
              <w:t>), regulatsiooniga vastavusse viimis</w:t>
            </w:r>
            <w:r w:rsidR="00F11E39" w:rsidRPr="00995993">
              <w:rPr>
                <w:rFonts w:ascii="Times New Roman" w:hAnsi="Times New Roman" w:cs="Times New Roman"/>
              </w:rPr>
              <w:t>t, kõrgemat teenuskvaliteeti vms</w:t>
            </w:r>
            <w:r w:rsidRPr="00995993">
              <w:rPr>
                <w:rFonts w:ascii="Times New Roman" w:hAnsi="Times New Roman" w:cs="Times New Roman"/>
              </w:rPr>
              <w:t xml:space="preserve">. Ehk, mis on selle </w:t>
            </w:r>
            <w:r w:rsidRPr="00995993">
              <w:rPr>
                <w:rFonts w:ascii="Times New Roman" w:hAnsi="Times New Roman" w:cs="Times New Roman"/>
                <w:u w:val="single"/>
              </w:rPr>
              <w:t>projekti peamine fookus</w:t>
            </w:r>
            <w:r w:rsidRPr="00995993">
              <w:rPr>
                <w:rFonts w:ascii="Times New Roman" w:hAnsi="Times New Roman" w:cs="Times New Roman"/>
              </w:rPr>
              <w:t xml:space="preserve">? </w:t>
            </w:r>
          </w:p>
        </w:tc>
      </w:tr>
    </w:tbl>
    <w:p w14:paraId="1C84A4EC"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BA4686" w:rsidRPr="00995993" w14:paraId="29C378E7" w14:textId="77777777" w:rsidTr="00BA4686">
        <w:tc>
          <w:tcPr>
            <w:tcW w:w="9212" w:type="dxa"/>
          </w:tcPr>
          <w:p w14:paraId="27B7C3C8" w14:textId="39FE868D" w:rsidR="00BA4686" w:rsidRPr="00995993" w:rsidRDefault="00BA4686" w:rsidP="004E7152">
            <w:r w:rsidRPr="00995993">
              <w:t>VASTUSE VÄLI</w:t>
            </w:r>
          </w:p>
          <w:p w14:paraId="4FDEA586" w14:textId="54B8F3E3" w:rsidR="002F76A9" w:rsidRPr="00CC30BD" w:rsidRDefault="00F52FB0" w:rsidP="002F76A9">
            <w:pPr>
              <w:pStyle w:val="Default"/>
              <w:jc w:val="both"/>
              <w:rPr>
                <w:color w:val="auto"/>
              </w:rPr>
            </w:pPr>
            <w:r w:rsidRPr="00CC30BD">
              <w:rPr>
                <w:color w:val="auto"/>
              </w:rPr>
              <w:t xml:space="preserve">PPA-l </w:t>
            </w:r>
            <w:r w:rsidR="002F76A9" w:rsidRPr="00CC30BD">
              <w:rPr>
                <w:color w:val="auto"/>
              </w:rPr>
              <w:t xml:space="preserve"> on </w:t>
            </w:r>
            <w:r w:rsidRPr="00CC30BD">
              <w:rPr>
                <w:color w:val="auto"/>
              </w:rPr>
              <w:t xml:space="preserve">vananenud </w:t>
            </w:r>
            <w:r w:rsidR="002F76A9" w:rsidRPr="00CC30BD">
              <w:rPr>
                <w:color w:val="auto"/>
              </w:rPr>
              <w:t xml:space="preserve"> kujul olemas relvalubade digitaalne register </w:t>
            </w:r>
            <w:r w:rsidRPr="00CC30BD">
              <w:rPr>
                <w:color w:val="auto"/>
              </w:rPr>
              <w:t xml:space="preserve">(relvade ja lubade staatuse üle arvestuse pidamiseks) </w:t>
            </w:r>
            <w:r w:rsidR="002F76A9" w:rsidRPr="00CC30BD">
              <w:rPr>
                <w:color w:val="auto"/>
              </w:rPr>
              <w:t>ja üle x-tee on võimalik relvaloa olemasolu ja kehtivust kontrollida</w:t>
            </w:r>
            <w:r w:rsidRPr="00CC30BD">
              <w:rPr>
                <w:color w:val="auto"/>
              </w:rPr>
              <w:t xml:space="preserve"> – </w:t>
            </w:r>
            <w:r w:rsidR="0046191C">
              <w:rPr>
                <w:color w:val="auto"/>
              </w:rPr>
              <w:t xml:space="preserve">aga </w:t>
            </w:r>
            <w:r w:rsidRPr="00CC30BD">
              <w:rPr>
                <w:color w:val="auto"/>
              </w:rPr>
              <w:t xml:space="preserve"> puudub võimekus tagada vajalik andmevahetus näiteks Euroopa Liidu liikmesriikidega. Samas </w:t>
            </w:r>
            <w:r w:rsidR="002F76A9" w:rsidRPr="00CC30BD">
              <w:rPr>
                <w:color w:val="auto"/>
              </w:rPr>
              <w:t xml:space="preserve">toimub relvaloa menetlus </w:t>
            </w:r>
            <w:r w:rsidRPr="00CC30BD">
              <w:rPr>
                <w:color w:val="auto"/>
              </w:rPr>
              <w:t xml:space="preserve">täismahus </w:t>
            </w:r>
            <w:r w:rsidR="002F76A9" w:rsidRPr="00CC30BD">
              <w:rPr>
                <w:color w:val="auto"/>
              </w:rPr>
              <w:t xml:space="preserve">käsitsi ja paberil - relvatoimik on paberkandjal ja dokumendid koostatakse käsitsi. </w:t>
            </w:r>
            <w:r w:rsidRPr="00CC30BD">
              <w:rPr>
                <w:color w:val="auto"/>
              </w:rPr>
              <w:t xml:space="preserve">Ka luba prinditakse lokaalse printeriga ja väljastatakse isikule paberkandjal. </w:t>
            </w:r>
            <w:r w:rsidR="002F76A9" w:rsidRPr="00CC30BD">
              <w:rPr>
                <w:color w:val="auto"/>
              </w:rPr>
              <w:t>Andmevahetus relvakaupmeeste ja PPA vahel toimub paberkandjal ning relvaloa taotleja vahendusel. Samamoodi toimub relvade üle piiri transportimine.  Laskemoona müük registreeritakse paberkaustikutes.</w:t>
            </w:r>
          </w:p>
          <w:p w14:paraId="2B80E5AA" w14:textId="567130B1" w:rsidR="002F76A9" w:rsidRDefault="002F76A9" w:rsidP="002F76A9">
            <w:pPr>
              <w:pStyle w:val="Default"/>
              <w:jc w:val="both"/>
            </w:pPr>
            <w:r>
              <w:t xml:space="preserve">Selle tulemusena kannatab järelevalve </w:t>
            </w:r>
            <w:r w:rsidR="0046191C">
              <w:t xml:space="preserve">relva omaniku, </w:t>
            </w:r>
            <w:r>
              <w:t>relvade ja laskemoona üle:</w:t>
            </w:r>
          </w:p>
          <w:p w14:paraId="16F137D3" w14:textId="2CB4545A" w:rsidR="00CC30BD" w:rsidRDefault="00CC30BD" w:rsidP="002F76A9">
            <w:pPr>
              <w:pStyle w:val="Default"/>
              <w:numPr>
                <w:ilvl w:val="0"/>
                <w:numId w:val="26"/>
              </w:numPr>
              <w:jc w:val="both"/>
            </w:pPr>
            <w:r>
              <w:t>ei ole võimalik omada süsteemset ülevaadet menetluse sisulisest kvaliteedist ja raskendatud ning ressursimahukas on teenistusliku järelevalve teostamine lubade menetluse õiguspärasuse üle</w:t>
            </w:r>
          </w:p>
          <w:p w14:paraId="52D22855" w14:textId="18C8086F" w:rsidR="002F76A9" w:rsidRDefault="002F76A9" w:rsidP="002F76A9">
            <w:pPr>
              <w:pStyle w:val="Default"/>
              <w:numPr>
                <w:ilvl w:val="0"/>
                <w:numId w:val="26"/>
              </w:numPr>
              <w:jc w:val="both"/>
            </w:pPr>
            <w:r>
              <w:t xml:space="preserve">ei ole võimalik teostada laskemoona müügi </w:t>
            </w:r>
            <w:r w:rsidR="00C761B1">
              <w:t xml:space="preserve">või relvade hoiustamise </w:t>
            </w:r>
            <w:r>
              <w:t xml:space="preserve">seiret </w:t>
            </w:r>
          </w:p>
          <w:p w14:paraId="636231D3" w14:textId="6879DA0D" w:rsidR="002F76A9" w:rsidRDefault="002F76A9" w:rsidP="002F76A9">
            <w:pPr>
              <w:pStyle w:val="Default"/>
              <w:numPr>
                <w:ilvl w:val="0"/>
                <w:numId w:val="26"/>
              </w:numPr>
              <w:jc w:val="both"/>
            </w:pPr>
            <w:r>
              <w:t xml:space="preserve">ei ole võimalik reageerida </w:t>
            </w:r>
            <w:r w:rsidR="00CC30BD">
              <w:t xml:space="preserve">kiirelt </w:t>
            </w:r>
            <w:r>
              <w:t>ümbritseva keskkonna muudatustele ja relvade omamisest tulenevatele riskidele</w:t>
            </w:r>
          </w:p>
          <w:p w14:paraId="491E498A" w14:textId="0BB97365" w:rsidR="002F76A9" w:rsidRDefault="002F76A9" w:rsidP="002F76A9">
            <w:pPr>
              <w:pStyle w:val="Default"/>
              <w:jc w:val="both"/>
            </w:pPr>
            <w:r>
              <w:t>Antud olukord võib kujutada olulist sisejulgeoleku  ohtu Eestile</w:t>
            </w:r>
            <w:r w:rsidR="00304A9D">
              <w:t xml:space="preserve"> ning selle maandamise üheks eelduseks on menetluse efektiivsus ning kontrollitavus. </w:t>
            </w:r>
          </w:p>
          <w:p w14:paraId="58274C31" w14:textId="77777777" w:rsidR="005D7F06" w:rsidRDefault="005D7F06" w:rsidP="002F76A9">
            <w:pPr>
              <w:pStyle w:val="Default"/>
              <w:jc w:val="both"/>
            </w:pPr>
          </w:p>
          <w:p w14:paraId="76A2EB75" w14:textId="7922A6ED" w:rsidR="005D7F06" w:rsidRDefault="005D7F06" w:rsidP="002F76A9">
            <w:pPr>
              <w:pStyle w:val="Default"/>
              <w:jc w:val="both"/>
            </w:pPr>
            <w:r>
              <w:t>Projekti edukal rakendamisel:</w:t>
            </w:r>
          </w:p>
          <w:p w14:paraId="308A0273" w14:textId="767E88A6" w:rsidR="005D7F06" w:rsidRDefault="005D7F06" w:rsidP="005D7F06">
            <w:pPr>
              <w:pStyle w:val="Default"/>
              <w:numPr>
                <w:ilvl w:val="0"/>
                <w:numId w:val="28"/>
              </w:numPr>
              <w:jc w:val="both"/>
            </w:pPr>
            <w:r>
              <w:t xml:space="preserve">loodame suunata osa vabanevast menetlusressursist </w:t>
            </w:r>
            <w:r w:rsidR="002432C3">
              <w:t xml:space="preserve">loa omanike ja juriidiliste isikute  </w:t>
            </w:r>
            <w:r>
              <w:t xml:space="preserve">järelkontrollile (mille läbiviimiseks PPA-l täna vahendid puuduvad) ja </w:t>
            </w:r>
          </w:p>
          <w:p w14:paraId="416AD1C7" w14:textId="7EFF676F" w:rsidR="005D7F06" w:rsidRDefault="005D7F06" w:rsidP="005D7F06">
            <w:pPr>
              <w:pStyle w:val="Default"/>
              <w:numPr>
                <w:ilvl w:val="0"/>
                <w:numId w:val="28"/>
              </w:numPr>
              <w:jc w:val="both"/>
            </w:pPr>
            <w:r>
              <w:lastRenderedPageBreak/>
              <w:t>osa vabanevast ressursist IKT lahenduse ülalpidamisele ja jätkuarendustele (tänase teadmise juures keeruline anda hinnangut</w:t>
            </w:r>
            <w:r w:rsidR="002432C3">
              <w:t>, millises mahus ja seetõttu taotletava raha vaates hetkel kajastamata).</w:t>
            </w:r>
          </w:p>
          <w:p w14:paraId="29F7FD77" w14:textId="77777777" w:rsidR="00BA4686" w:rsidRPr="00995993" w:rsidRDefault="00BA4686" w:rsidP="004E7152"/>
        </w:tc>
      </w:tr>
    </w:tbl>
    <w:p w14:paraId="4B01F203" w14:textId="77777777" w:rsidR="00BA4686" w:rsidRPr="00995993" w:rsidRDefault="00BA4686" w:rsidP="004E7152"/>
    <w:p w14:paraId="24AE2A7E" w14:textId="77777777" w:rsidR="00A60696" w:rsidRPr="00995993" w:rsidRDefault="00A60696" w:rsidP="00A60696">
      <w:pPr>
        <w:pStyle w:val="ListParagraph"/>
        <w:numPr>
          <w:ilvl w:val="0"/>
          <w:numId w:val="22"/>
        </w:numPr>
        <w:rPr>
          <w:rFonts w:ascii="Times New Roman" w:hAnsi="Times New Roman" w:cs="Times New Roman"/>
          <w:b/>
          <w:smallCaps/>
          <w:sz w:val="24"/>
          <w:szCs w:val="24"/>
        </w:rPr>
      </w:pPr>
      <w:r w:rsidRPr="00995993">
        <w:rPr>
          <w:rFonts w:ascii="Times New Roman" w:hAnsi="Times New Roman" w:cs="Times New Roman"/>
          <w:b/>
          <w:smallCaps/>
          <w:sz w:val="24"/>
          <w:szCs w:val="24"/>
        </w:rPr>
        <w:t>Projekti skoop</w:t>
      </w:r>
    </w:p>
    <w:tbl>
      <w:tblPr>
        <w:tblStyle w:val="TableGrid"/>
        <w:tblW w:w="0" w:type="auto"/>
        <w:tblLook w:val="04A0" w:firstRow="1" w:lastRow="0" w:firstColumn="1" w:lastColumn="0" w:noHBand="0" w:noVBand="1"/>
      </w:tblPr>
      <w:tblGrid>
        <w:gridCol w:w="9212"/>
      </w:tblGrid>
      <w:tr w:rsidR="00A60696" w:rsidRPr="00995993" w14:paraId="147034F3" w14:textId="77777777" w:rsidTr="00657CFF">
        <w:tc>
          <w:tcPr>
            <w:tcW w:w="9212" w:type="dxa"/>
          </w:tcPr>
          <w:p w14:paraId="48A0EF9A" w14:textId="77777777" w:rsidR="00A60696" w:rsidRPr="00995993" w:rsidRDefault="00A60696" w:rsidP="00C408DB">
            <w:pPr>
              <w:pStyle w:val="ListParagraph"/>
              <w:numPr>
                <w:ilvl w:val="0"/>
                <w:numId w:val="21"/>
              </w:numPr>
              <w:jc w:val="both"/>
              <w:rPr>
                <w:rFonts w:ascii="Times New Roman" w:hAnsi="Times New Roman" w:cs="Times New Roman"/>
              </w:rPr>
            </w:pPr>
            <w:r w:rsidRPr="00995993">
              <w:rPr>
                <w:rFonts w:ascii="Times New Roman" w:hAnsi="Times New Roman" w:cs="Times New Roman"/>
                <w:u w:val="single"/>
              </w:rPr>
              <w:t>Ulatus ehk skoop</w:t>
            </w:r>
            <w:r w:rsidRPr="00995993">
              <w:rPr>
                <w:rFonts w:ascii="Times New Roman" w:hAnsi="Times New Roman" w:cs="Times New Roman"/>
              </w:rPr>
              <w:t xml:space="preserve">: mida konkreetselt selle taotletava investeeringuga saavutatakse? Peab olema selgelt aru saada, </w:t>
            </w:r>
            <w:r w:rsidRPr="00995993">
              <w:rPr>
                <w:rFonts w:ascii="Times New Roman" w:hAnsi="Times New Roman" w:cs="Times New Roman"/>
                <w:u w:val="single"/>
              </w:rPr>
              <w:t>millist ulatust ehk skoopi planeeritav investeeringumaht katab</w:t>
            </w:r>
            <w:r w:rsidRPr="00995993">
              <w:rPr>
                <w:rFonts w:ascii="Times New Roman" w:hAnsi="Times New Roman" w:cs="Times New Roman"/>
              </w:rPr>
              <w:t>.</w:t>
            </w:r>
          </w:p>
          <w:p w14:paraId="6114B9E4" w14:textId="77777777" w:rsidR="004E263D" w:rsidRPr="00995993" w:rsidRDefault="00170655" w:rsidP="00A60696">
            <w:pPr>
              <w:pStyle w:val="ListParagraph"/>
              <w:numPr>
                <w:ilvl w:val="0"/>
                <w:numId w:val="21"/>
              </w:numPr>
              <w:jc w:val="both"/>
              <w:rPr>
                <w:rFonts w:ascii="Times New Roman" w:hAnsi="Times New Roman" w:cs="Times New Roman"/>
              </w:rPr>
            </w:pPr>
            <w:r w:rsidRPr="00995993">
              <w:rPr>
                <w:rFonts w:ascii="Times New Roman" w:hAnsi="Times New Roman" w:cs="Times New Roman"/>
              </w:rPr>
              <w:t>Täpsusta</w:t>
            </w:r>
            <w:r w:rsidR="00BF353A" w:rsidRPr="00995993">
              <w:rPr>
                <w:rFonts w:ascii="Times New Roman" w:hAnsi="Times New Roman" w:cs="Times New Roman"/>
              </w:rPr>
              <w:t>ge, m</w:t>
            </w:r>
            <w:r w:rsidR="004E263D" w:rsidRPr="00995993">
              <w:rPr>
                <w:rFonts w:ascii="Times New Roman" w:hAnsi="Times New Roman" w:cs="Times New Roman"/>
              </w:rPr>
              <w:t xml:space="preserve">illiste asutuse infosüsteemidega on arendus seotud (nt ametnikurakendus (iseteenindus), kliendirakendus (iseteenindus), kontoritarkvara, siseveeb, välisveeb, tugiteenuste rakendused, personal, planeerimine, finants (ERP), asjaajamine (DHS), IT </w:t>
            </w:r>
            <w:proofErr w:type="spellStart"/>
            <w:r w:rsidR="004E263D" w:rsidRPr="00995993">
              <w:rPr>
                <w:rFonts w:ascii="Times New Roman" w:hAnsi="Times New Roman" w:cs="Times New Roman"/>
                <w:i/>
              </w:rPr>
              <w:t>helpdesk</w:t>
            </w:r>
            <w:proofErr w:type="spellEnd"/>
            <w:r w:rsidR="004E263D" w:rsidRPr="00995993">
              <w:rPr>
                <w:rFonts w:ascii="Times New Roman" w:hAnsi="Times New Roman" w:cs="Times New Roman"/>
              </w:rPr>
              <w:t xml:space="preserve"> ja monitooring, andmevahetuse loomine, andmebaasid </w:t>
            </w:r>
            <w:proofErr w:type="spellStart"/>
            <w:r w:rsidR="004E263D" w:rsidRPr="00995993">
              <w:rPr>
                <w:rFonts w:ascii="Times New Roman" w:hAnsi="Times New Roman" w:cs="Times New Roman"/>
              </w:rPr>
              <w:t>vmt</w:t>
            </w:r>
            <w:proofErr w:type="spellEnd"/>
            <w:r w:rsidR="004E263D" w:rsidRPr="00995993">
              <w:rPr>
                <w:rFonts w:ascii="Times New Roman" w:hAnsi="Times New Roman" w:cs="Times New Roman"/>
              </w:rPr>
              <w:t>).</w:t>
            </w:r>
          </w:p>
          <w:p w14:paraId="732C3C96" w14:textId="77777777" w:rsidR="00A60696" w:rsidRPr="00995993" w:rsidRDefault="00A60696" w:rsidP="00A60696">
            <w:pPr>
              <w:pStyle w:val="ListParagraph"/>
              <w:numPr>
                <w:ilvl w:val="0"/>
                <w:numId w:val="21"/>
              </w:numPr>
              <w:jc w:val="both"/>
              <w:rPr>
                <w:rFonts w:ascii="Times New Roman" w:hAnsi="Times New Roman" w:cs="Times New Roman"/>
              </w:rPr>
            </w:pPr>
            <w:r w:rsidRPr="00995993">
              <w:rPr>
                <w:rFonts w:ascii="Times New Roman" w:hAnsi="Times New Roman" w:cs="Times New Roman"/>
              </w:rPr>
              <w:t>Juhul, kui tegemist on suure projekti alamosaga, siis lisada ka suurema projekti eesmärkide kirjeldus ning jaotus alamprojektideks/ projektietappideks, täpsustades ühtlasi, millised alamprojektid on tehtud ning millised on veel ees.</w:t>
            </w:r>
          </w:p>
          <w:p w14:paraId="031D41C1" w14:textId="77777777" w:rsidR="00A60696" w:rsidRPr="00995993" w:rsidRDefault="00A60696" w:rsidP="00A60696">
            <w:pPr>
              <w:jc w:val="both"/>
              <w:rPr>
                <w:rFonts w:ascii="Times New Roman" w:hAnsi="Times New Roman" w:cs="Times New Roman"/>
                <w:i/>
              </w:rPr>
            </w:pPr>
            <w:r w:rsidRPr="00995993">
              <w:rPr>
                <w:rFonts w:ascii="Times New Roman" w:hAnsi="Times New Roman" w:cs="Times New Roman"/>
                <w:i/>
              </w:rPr>
              <w:t xml:space="preserve">Näiteks, kui käivitatakse IT arendusprojekt mille eesmärk on viia 10 erinevat tüüpi menetlused paberilt elektrooniliseks (et vähendada nii kodanike kui asutuse kulusid), siis kirjeldada, milliste menetluste elektrooniliseks viimine selle projektiga saavutatakse ning milliste menetluste üleviimine on planeeritud järgmistes projektides. </w:t>
            </w:r>
          </w:p>
        </w:tc>
      </w:tr>
    </w:tbl>
    <w:p w14:paraId="2FAC0BB9" w14:textId="77777777" w:rsidR="00A60696" w:rsidRPr="00995993" w:rsidRDefault="00A60696" w:rsidP="00A60696"/>
    <w:tbl>
      <w:tblPr>
        <w:tblStyle w:val="TableGrid"/>
        <w:tblW w:w="0" w:type="auto"/>
        <w:tblLook w:val="04A0" w:firstRow="1" w:lastRow="0" w:firstColumn="1" w:lastColumn="0" w:noHBand="0" w:noVBand="1"/>
      </w:tblPr>
      <w:tblGrid>
        <w:gridCol w:w="9288"/>
      </w:tblGrid>
      <w:tr w:rsidR="00A60696" w:rsidRPr="00995993" w14:paraId="29D6A6E3" w14:textId="77777777" w:rsidTr="00657CFF">
        <w:tc>
          <w:tcPr>
            <w:tcW w:w="9212" w:type="dxa"/>
          </w:tcPr>
          <w:p w14:paraId="764A8096" w14:textId="34DB2143" w:rsidR="00A60696" w:rsidRPr="00995993" w:rsidRDefault="00A60696" w:rsidP="00657CFF">
            <w:r w:rsidRPr="00995993">
              <w:t>VASTUSE VÄLI</w:t>
            </w:r>
          </w:p>
          <w:p w14:paraId="3C485940" w14:textId="77777777" w:rsidR="00497B31" w:rsidRDefault="00497B31" w:rsidP="00657CFF">
            <w:pPr>
              <w:rPr>
                <w:ins w:id="0" w:author="Erki Uus" w:date="2017-02-05T23:36:00Z"/>
              </w:rPr>
            </w:pPr>
          </w:p>
          <w:p w14:paraId="2333E62B" w14:textId="28870379" w:rsidR="00EF57D1" w:rsidRPr="00D56812" w:rsidRDefault="00EF57D1" w:rsidP="00657CFF">
            <w:pPr>
              <w:rPr>
                <w:rFonts w:ascii="Times New Roman" w:hAnsi="Times New Roman" w:cs="Times New Roman"/>
                <w:sz w:val="24"/>
                <w:szCs w:val="24"/>
              </w:rPr>
            </w:pPr>
            <w:r w:rsidRPr="00D56812">
              <w:rPr>
                <w:rFonts w:ascii="Times New Roman" w:hAnsi="Times New Roman" w:cs="Times New Roman"/>
                <w:sz w:val="24"/>
                <w:szCs w:val="24"/>
              </w:rPr>
              <w:t>Skoobis on digitaliseerida kogu tsiviilkäibes olevate relvade n</w:t>
            </w:r>
            <w:r w:rsidR="00D56812" w:rsidRPr="00D56812">
              <w:rPr>
                <w:rFonts w:ascii="Times New Roman" w:hAnsi="Times New Roman" w:cs="Times New Roman"/>
                <w:sz w:val="24"/>
                <w:szCs w:val="24"/>
              </w:rPr>
              <w:t xml:space="preserve">n </w:t>
            </w:r>
            <w:r w:rsidRPr="00D56812">
              <w:rPr>
                <w:rFonts w:ascii="Times New Roman" w:hAnsi="Times New Roman" w:cs="Times New Roman"/>
                <w:sz w:val="24"/>
                <w:szCs w:val="24"/>
              </w:rPr>
              <w:t xml:space="preserve"> „elukaar“, mis hõlmab muu hulgas</w:t>
            </w:r>
            <w:r w:rsidR="00304A9D" w:rsidRPr="00D56812">
              <w:rPr>
                <w:rFonts w:ascii="Times New Roman" w:hAnsi="Times New Roman" w:cs="Times New Roman"/>
                <w:sz w:val="24"/>
                <w:szCs w:val="24"/>
              </w:rPr>
              <w:t>:</w:t>
            </w:r>
          </w:p>
          <w:p w14:paraId="1911B3D9" w14:textId="5E9CF8CB" w:rsidR="00EF57D1" w:rsidRPr="00D56812" w:rsidRDefault="00EF57D1" w:rsidP="00657CFF">
            <w:pPr>
              <w:rPr>
                <w:rFonts w:ascii="Times New Roman" w:hAnsi="Times New Roman" w:cs="Times New Roman"/>
                <w:sz w:val="24"/>
                <w:szCs w:val="24"/>
              </w:rPr>
            </w:pPr>
            <w:r w:rsidRPr="00D56812">
              <w:rPr>
                <w:rFonts w:ascii="Times New Roman" w:hAnsi="Times New Roman" w:cs="Times New Roman"/>
                <w:sz w:val="24"/>
                <w:szCs w:val="24"/>
              </w:rPr>
              <w:t xml:space="preserve">relvade müüki toomist </w:t>
            </w:r>
            <w:r w:rsidR="00D56812" w:rsidRPr="00D56812">
              <w:rPr>
                <w:rFonts w:ascii="Times New Roman" w:hAnsi="Times New Roman" w:cs="Times New Roman"/>
                <w:sz w:val="24"/>
                <w:szCs w:val="24"/>
              </w:rPr>
              <w:t xml:space="preserve">(aga ka viimist) </w:t>
            </w:r>
            <w:r w:rsidRPr="00D56812">
              <w:rPr>
                <w:rFonts w:ascii="Times New Roman" w:hAnsi="Times New Roman" w:cs="Times New Roman"/>
                <w:sz w:val="24"/>
                <w:szCs w:val="24"/>
              </w:rPr>
              <w:t>üle piiri;</w:t>
            </w:r>
          </w:p>
          <w:p w14:paraId="572D5676" w14:textId="77777777" w:rsidR="00EF57D1" w:rsidRPr="00D56812" w:rsidRDefault="00EF57D1" w:rsidP="00657CFF">
            <w:pPr>
              <w:rPr>
                <w:rFonts w:ascii="Times New Roman" w:hAnsi="Times New Roman" w:cs="Times New Roman"/>
                <w:sz w:val="24"/>
                <w:szCs w:val="24"/>
              </w:rPr>
            </w:pPr>
            <w:r w:rsidRPr="00D56812">
              <w:rPr>
                <w:rFonts w:ascii="Times New Roman" w:hAnsi="Times New Roman" w:cs="Times New Roman"/>
                <w:sz w:val="24"/>
                <w:szCs w:val="24"/>
              </w:rPr>
              <w:t>relvasoetusloa taotlemist;</w:t>
            </w:r>
          </w:p>
          <w:p w14:paraId="015AC36A" w14:textId="47017AA8" w:rsidR="00EF57D1" w:rsidRPr="00D56812" w:rsidRDefault="00EF57D1" w:rsidP="00657CFF">
            <w:pPr>
              <w:rPr>
                <w:rFonts w:ascii="Times New Roman" w:hAnsi="Times New Roman" w:cs="Times New Roman"/>
                <w:sz w:val="24"/>
                <w:szCs w:val="24"/>
              </w:rPr>
            </w:pPr>
            <w:r w:rsidRPr="00D56812">
              <w:rPr>
                <w:rFonts w:ascii="Times New Roman" w:hAnsi="Times New Roman" w:cs="Times New Roman"/>
                <w:sz w:val="24"/>
                <w:szCs w:val="24"/>
              </w:rPr>
              <w:t>relva müümist tsiviilkäibesse</w:t>
            </w:r>
            <w:r w:rsidR="00D56812" w:rsidRPr="00D56812">
              <w:rPr>
                <w:rFonts w:ascii="Times New Roman" w:hAnsi="Times New Roman" w:cs="Times New Roman"/>
                <w:sz w:val="24"/>
                <w:szCs w:val="24"/>
              </w:rPr>
              <w:t xml:space="preserve"> (sh kaupmeestega andmevahetus)</w:t>
            </w:r>
            <w:r w:rsidRPr="00D56812">
              <w:rPr>
                <w:rFonts w:ascii="Times New Roman" w:hAnsi="Times New Roman" w:cs="Times New Roman"/>
                <w:sz w:val="24"/>
                <w:szCs w:val="24"/>
              </w:rPr>
              <w:t>;</w:t>
            </w:r>
          </w:p>
          <w:p w14:paraId="1207651F" w14:textId="1ECB62FD" w:rsidR="00EF57D1" w:rsidRPr="00D56812" w:rsidRDefault="00EF57D1" w:rsidP="00657CFF">
            <w:pPr>
              <w:rPr>
                <w:rFonts w:ascii="Times New Roman" w:hAnsi="Times New Roman" w:cs="Times New Roman"/>
                <w:sz w:val="24"/>
                <w:szCs w:val="24"/>
              </w:rPr>
            </w:pPr>
            <w:r w:rsidRPr="00D56812">
              <w:rPr>
                <w:rFonts w:ascii="Times New Roman" w:hAnsi="Times New Roman" w:cs="Times New Roman"/>
                <w:sz w:val="24"/>
                <w:szCs w:val="24"/>
              </w:rPr>
              <w:t xml:space="preserve">relva loa menetlust </w:t>
            </w:r>
            <w:r w:rsidR="00304A9D" w:rsidRPr="00D56812">
              <w:rPr>
                <w:rFonts w:ascii="Times New Roman" w:hAnsi="Times New Roman" w:cs="Times New Roman"/>
                <w:sz w:val="24"/>
                <w:szCs w:val="24"/>
              </w:rPr>
              <w:t xml:space="preserve">(sh päringud) </w:t>
            </w:r>
            <w:r w:rsidRPr="00D56812">
              <w:rPr>
                <w:rFonts w:ascii="Times New Roman" w:hAnsi="Times New Roman" w:cs="Times New Roman"/>
                <w:sz w:val="24"/>
                <w:szCs w:val="24"/>
              </w:rPr>
              <w:t>koos järel</w:t>
            </w:r>
            <w:r w:rsidR="00304A9D" w:rsidRPr="00D56812">
              <w:rPr>
                <w:rFonts w:ascii="Times New Roman" w:hAnsi="Times New Roman" w:cs="Times New Roman"/>
                <w:sz w:val="24"/>
                <w:szCs w:val="24"/>
              </w:rPr>
              <w:t>e</w:t>
            </w:r>
            <w:r w:rsidRPr="00D56812">
              <w:rPr>
                <w:rFonts w:ascii="Times New Roman" w:hAnsi="Times New Roman" w:cs="Times New Roman"/>
                <w:sz w:val="24"/>
                <w:szCs w:val="24"/>
              </w:rPr>
              <w:t>valvega</w:t>
            </w:r>
            <w:r w:rsidR="00D56812" w:rsidRPr="00D56812">
              <w:rPr>
                <w:rFonts w:ascii="Times New Roman" w:hAnsi="Times New Roman" w:cs="Times New Roman"/>
                <w:sz w:val="24"/>
                <w:szCs w:val="24"/>
              </w:rPr>
              <w:t>;</w:t>
            </w:r>
          </w:p>
          <w:p w14:paraId="40BEFECD" w14:textId="7BA14339" w:rsidR="00EF57D1" w:rsidRPr="00D56812" w:rsidRDefault="00EF57D1" w:rsidP="00657CFF">
            <w:pPr>
              <w:rPr>
                <w:rFonts w:ascii="Times New Roman" w:hAnsi="Times New Roman" w:cs="Times New Roman"/>
                <w:sz w:val="24"/>
                <w:szCs w:val="24"/>
              </w:rPr>
            </w:pPr>
            <w:r w:rsidRPr="00D56812">
              <w:rPr>
                <w:rFonts w:ascii="Times New Roman" w:hAnsi="Times New Roman" w:cs="Times New Roman"/>
                <w:sz w:val="24"/>
                <w:szCs w:val="24"/>
              </w:rPr>
              <w:t>relva tsiviilkäibest kõrvaldamine (kahjutustamine)</w:t>
            </w:r>
            <w:r w:rsidR="00D56812" w:rsidRPr="00D56812">
              <w:rPr>
                <w:rFonts w:ascii="Times New Roman" w:hAnsi="Times New Roman" w:cs="Times New Roman"/>
                <w:sz w:val="24"/>
                <w:szCs w:val="24"/>
              </w:rPr>
              <w:t>.</w:t>
            </w:r>
          </w:p>
          <w:p w14:paraId="66F37247" w14:textId="77777777" w:rsidR="00304A9D" w:rsidRPr="00D56812" w:rsidRDefault="00304A9D" w:rsidP="00657CFF">
            <w:pPr>
              <w:rPr>
                <w:rFonts w:ascii="Times New Roman" w:hAnsi="Times New Roman" w:cs="Times New Roman"/>
                <w:sz w:val="24"/>
                <w:szCs w:val="24"/>
              </w:rPr>
            </w:pPr>
          </w:p>
          <w:p w14:paraId="2473E9A8" w14:textId="09D8492D" w:rsidR="00304A9D" w:rsidRPr="00D56812" w:rsidRDefault="00304A9D" w:rsidP="00657CFF">
            <w:pPr>
              <w:rPr>
                <w:rFonts w:ascii="Times New Roman" w:hAnsi="Times New Roman" w:cs="Times New Roman"/>
                <w:sz w:val="24"/>
                <w:szCs w:val="24"/>
              </w:rPr>
            </w:pPr>
            <w:r w:rsidRPr="00D56812">
              <w:rPr>
                <w:rFonts w:ascii="Times New Roman" w:hAnsi="Times New Roman" w:cs="Times New Roman"/>
                <w:sz w:val="24"/>
                <w:szCs w:val="24"/>
              </w:rPr>
              <w:t>Vajalik on lisaks</w:t>
            </w:r>
            <w:r w:rsidR="00D56812" w:rsidRPr="00D56812">
              <w:rPr>
                <w:rFonts w:ascii="Times New Roman" w:hAnsi="Times New Roman" w:cs="Times New Roman"/>
                <w:sz w:val="24"/>
                <w:szCs w:val="24"/>
              </w:rPr>
              <w:t xml:space="preserve"> nn laskemoona „elukaar“</w:t>
            </w:r>
            <w:r w:rsidRPr="00D56812">
              <w:rPr>
                <w:rFonts w:ascii="Times New Roman" w:hAnsi="Times New Roman" w:cs="Times New Roman"/>
                <w:sz w:val="24"/>
                <w:szCs w:val="24"/>
              </w:rPr>
              <w:t>:</w:t>
            </w:r>
          </w:p>
          <w:p w14:paraId="0684C8F8" w14:textId="3F958A9D" w:rsidR="00304A9D" w:rsidRPr="00D56812" w:rsidRDefault="00EF57D1" w:rsidP="00657CFF">
            <w:pPr>
              <w:rPr>
                <w:rFonts w:ascii="Times New Roman" w:hAnsi="Times New Roman" w:cs="Times New Roman"/>
                <w:sz w:val="24"/>
                <w:szCs w:val="24"/>
              </w:rPr>
            </w:pPr>
            <w:r w:rsidRPr="00D56812">
              <w:rPr>
                <w:rFonts w:ascii="Times New Roman" w:hAnsi="Times New Roman" w:cs="Times New Roman"/>
                <w:sz w:val="24"/>
                <w:szCs w:val="24"/>
              </w:rPr>
              <w:t>laskemoona üle piiri toomine</w:t>
            </w:r>
          </w:p>
          <w:p w14:paraId="48979358" w14:textId="749CCE33" w:rsidR="00EF57D1" w:rsidRPr="00D56812" w:rsidRDefault="00EF57D1" w:rsidP="00657CFF">
            <w:pPr>
              <w:rPr>
                <w:rFonts w:ascii="Times New Roman" w:hAnsi="Times New Roman" w:cs="Times New Roman"/>
                <w:sz w:val="24"/>
                <w:szCs w:val="24"/>
              </w:rPr>
            </w:pPr>
            <w:r w:rsidRPr="00D56812">
              <w:rPr>
                <w:rFonts w:ascii="Times New Roman" w:hAnsi="Times New Roman" w:cs="Times New Roman"/>
                <w:sz w:val="24"/>
                <w:szCs w:val="24"/>
              </w:rPr>
              <w:t>laskemoona müük tsiviilkäibesse</w:t>
            </w:r>
            <w:r w:rsidR="00304A9D" w:rsidRPr="00D56812">
              <w:rPr>
                <w:rFonts w:ascii="Times New Roman" w:hAnsi="Times New Roman" w:cs="Times New Roman"/>
                <w:sz w:val="24"/>
                <w:szCs w:val="24"/>
              </w:rPr>
              <w:t xml:space="preserve">, kuid jääb arenduste järgmisesse etappi </w:t>
            </w:r>
            <w:r w:rsidR="00D56812" w:rsidRPr="00D56812">
              <w:rPr>
                <w:rFonts w:ascii="Times New Roman" w:hAnsi="Times New Roman" w:cs="Times New Roman"/>
                <w:sz w:val="24"/>
                <w:szCs w:val="24"/>
              </w:rPr>
              <w:t>kuivõrd käesoleva taotluse rahuldamisel eeldatav maht ei kata kogu vajalikku rahastust.</w:t>
            </w:r>
          </w:p>
          <w:p w14:paraId="497BFE64" w14:textId="77777777" w:rsidR="00D56812" w:rsidRPr="00D56812" w:rsidRDefault="00D56812" w:rsidP="00657CFF">
            <w:pPr>
              <w:rPr>
                <w:rFonts w:ascii="Times New Roman" w:hAnsi="Times New Roman" w:cs="Times New Roman"/>
                <w:sz w:val="24"/>
                <w:szCs w:val="24"/>
              </w:rPr>
            </w:pPr>
          </w:p>
          <w:p w14:paraId="79FC651E" w14:textId="648C9B97" w:rsidR="00EF57D1" w:rsidRPr="00D56812" w:rsidRDefault="00EF57D1" w:rsidP="00657CFF">
            <w:pPr>
              <w:rPr>
                <w:rFonts w:ascii="Times New Roman" w:hAnsi="Times New Roman" w:cs="Times New Roman"/>
                <w:sz w:val="24"/>
                <w:szCs w:val="24"/>
              </w:rPr>
            </w:pPr>
            <w:r w:rsidRPr="00D56812">
              <w:rPr>
                <w:rFonts w:ascii="Times New Roman" w:hAnsi="Times New Roman" w:cs="Times New Roman"/>
                <w:sz w:val="24"/>
                <w:szCs w:val="24"/>
              </w:rPr>
              <w:t>Antud projekti skoobis ei ole teenistusrelvad ega juriidiliste isikute relvasoetu</w:t>
            </w:r>
            <w:r w:rsidR="00304A9D" w:rsidRPr="00D56812">
              <w:rPr>
                <w:rFonts w:ascii="Times New Roman" w:hAnsi="Times New Roman" w:cs="Times New Roman"/>
                <w:sz w:val="24"/>
                <w:szCs w:val="24"/>
              </w:rPr>
              <w:t>s</w:t>
            </w:r>
            <w:r w:rsidRPr="00D56812">
              <w:rPr>
                <w:rFonts w:ascii="Times New Roman" w:hAnsi="Times New Roman" w:cs="Times New Roman"/>
                <w:sz w:val="24"/>
                <w:szCs w:val="24"/>
              </w:rPr>
              <w:t>load</w:t>
            </w:r>
          </w:p>
          <w:p w14:paraId="62C01B0B" w14:textId="77777777" w:rsidR="0019736F" w:rsidRPr="00D56812" w:rsidRDefault="0019736F" w:rsidP="00657CFF">
            <w:pPr>
              <w:rPr>
                <w:rFonts w:ascii="Times New Roman" w:hAnsi="Times New Roman" w:cs="Times New Roman"/>
                <w:sz w:val="24"/>
                <w:szCs w:val="24"/>
              </w:rPr>
            </w:pPr>
          </w:p>
          <w:p w14:paraId="7EDA6B9B" w14:textId="77777777" w:rsidR="0019736F" w:rsidRDefault="0019736F" w:rsidP="00657CFF">
            <w:r w:rsidRPr="0019736F">
              <w:rPr>
                <w:noProof/>
                <w:lang w:eastAsia="et-EE"/>
              </w:rPr>
              <w:lastRenderedPageBreak/>
              <w:drawing>
                <wp:inline distT="0" distB="0" distL="0" distR="0" wp14:anchorId="30BBDCDE" wp14:editId="3214FCC7">
                  <wp:extent cx="5760720" cy="4189730"/>
                  <wp:effectExtent l="0" t="0" r="0" b="1270"/>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2"/>
                          <a:stretch>
                            <a:fillRect/>
                          </a:stretch>
                        </pic:blipFill>
                        <pic:spPr>
                          <a:xfrm>
                            <a:off x="0" y="0"/>
                            <a:ext cx="5760720" cy="4189730"/>
                          </a:xfrm>
                          <a:prstGeom prst="rect">
                            <a:avLst/>
                          </a:prstGeom>
                        </pic:spPr>
                      </pic:pic>
                    </a:graphicData>
                  </a:graphic>
                </wp:inline>
              </w:drawing>
            </w:r>
          </w:p>
          <w:p w14:paraId="1C5F07C1" w14:textId="77777777" w:rsidR="0019736F" w:rsidRDefault="0019736F" w:rsidP="00657CFF">
            <w:r w:rsidRPr="0019736F">
              <w:rPr>
                <w:noProof/>
                <w:lang w:eastAsia="et-EE"/>
              </w:rPr>
              <w:drawing>
                <wp:inline distT="0" distB="0" distL="0" distR="0" wp14:anchorId="6A3226BF" wp14:editId="21056007">
                  <wp:extent cx="5048250" cy="2762250"/>
                  <wp:effectExtent l="0" t="0" r="0" b="0"/>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13"/>
                          <a:stretch>
                            <a:fillRect/>
                          </a:stretch>
                        </pic:blipFill>
                        <pic:spPr>
                          <a:xfrm>
                            <a:off x="0" y="0"/>
                            <a:ext cx="5048250" cy="2762250"/>
                          </a:xfrm>
                          <a:prstGeom prst="rect">
                            <a:avLst/>
                          </a:prstGeom>
                        </pic:spPr>
                      </pic:pic>
                    </a:graphicData>
                  </a:graphic>
                </wp:inline>
              </w:drawing>
            </w:r>
          </w:p>
          <w:p w14:paraId="04B94711" w14:textId="77777777" w:rsidR="00EF57D1" w:rsidRDefault="00EF57D1" w:rsidP="00657CFF"/>
          <w:p w14:paraId="52E80362" w14:textId="77777777" w:rsidR="00EF57D1" w:rsidRPr="00995993" w:rsidRDefault="00EF57D1" w:rsidP="00657CFF"/>
        </w:tc>
      </w:tr>
    </w:tbl>
    <w:p w14:paraId="2ACD159A" w14:textId="77777777" w:rsidR="00A60696" w:rsidRPr="00995993" w:rsidRDefault="00A60696" w:rsidP="00A60696">
      <w:pPr>
        <w:rPr>
          <w:rFonts w:ascii="Times New Roman" w:hAnsi="Times New Roman" w:cs="Times New Roman"/>
          <w:b/>
          <w:smallCaps/>
          <w:sz w:val="24"/>
          <w:szCs w:val="24"/>
        </w:rPr>
      </w:pPr>
    </w:p>
    <w:p w14:paraId="18C28532"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 xml:space="preserve">Projekti kirjeldus </w:t>
      </w:r>
    </w:p>
    <w:tbl>
      <w:tblPr>
        <w:tblStyle w:val="TableGrid"/>
        <w:tblW w:w="0" w:type="auto"/>
        <w:tblLook w:val="04A0" w:firstRow="1" w:lastRow="0" w:firstColumn="1" w:lastColumn="0" w:noHBand="0" w:noVBand="1"/>
      </w:tblPr>
      <w:tblGrid>
        <w:gridCol w:w="9212"/>
      </w:tblGrid>
      <w:tr w:rsidR="004E7152" w:rsidRPr="00995993" w14:paraId="4709F3A6" w14:textId="77777777" w:rsidTr="004E7152">
        <w:tc>
          <w:tcPr>
            <w:tcW w:w="9212" w:type="dxa"/>
          </w:tcPr>
          <w:p w14:paraId="797C973E" w14:textId="77777777" w:rsidR="00F11E39" w:rsidRPr="00995993" w:rsidRDefault="004E7152" w:rsidP="00F11E39">
            <w:pPr>
              <w:pStyle w:val="Heading2"/>
              <w:numPr>
                <w:ilvl w:val="0"/>
                <w:numId w:val="21"/>
              </w:numPr>
              <w:outlineLvl w:val="1"/>
              <w:rPr>
                <w:rFonts w:ascii="Times New Roman" w:hAnsi="Times New Roman" w:cs="Times New Roman"/>
                <w:i w:val="0"/>
              </w:rPr>
            </w:pPr>
            <w:r w:rsidRPr="00995993">
              <w:rPr>
                <w:rFonts w:ascii="Times New Roman" w:hAnsi="Times New Roman" w:cs="Times New Roman"/>
                <w:i w:val="0"/>
              </w:rPr>
              <w:t xml:space="preserve">Selgitada, </w:t>
            </w:r>
            <w:r w:rsidR="00F11E39" w:rsidRPr="00995993">
              <w:rPr>
                <w:rFonts w:ascii="Times New Roman" w:hAnsi="Times New Roman" w:cs="Times New Roman"/>
                <w:i w:val="0"/>
                <w:u w:val="single"/>
              </w:rPr>
              <w:t>kuidas</w:t>
            </w:r>
            <w:r w:rsidRPr="00995993">
              <w:rPr>
                <w:rFonts w:ascii="Times New Roman" w:hAnsi="Times New Roman" w:cs="Times New Roman"/>
                <w:i w:val="0"/>
              </w:rPr>
              <w:t xml:space="preserve"> eelmises väljas nimetatud eesmärke on plaanis saavutada. </w:t>
            </w:r>
          </w:p>
          <w:p w14:paraId="3BC31BB0" w14:textId="77777777" w:rsidR="004E7152" w:rsidRPr="00995993" w:rsidRDefault="004E7152" w:rsidP="00C408DB">
            <w:pPr>
              <w:pStyle w:val="Heading2"/>
              <w:ind w:left="720"/>
              <w:outlineLvl w:val="1"/>
              <w:rPr>
                <w:rFonts w:ascii="Times New Roman" w:hAnsi="Times New Roman" w:cs="Times New Roman"/>
                <w:i w:val="0"/>
              </w:rPr>
            </w:pPr>
            <w:r w:rsidRPr="00995993">
              <w:rPr>
                <w:rFonts w:ascii="Times New Roman" w:hAnsi="Times New Roman" w:cs="Times New Roman"/>
              </w:rPr>
              <w:t>Näiteks, kui projekti peamiseks eesmärgiks on kulude kokkuhoid, siis kirjeldada, milliste protsessi muudatustega seda saavutatakse.</w:t>
            </w:r>
          </w:p>
        </w:tc>
      </w:tr>
    </w:tbl>
    <w:p w14:paraId="63D4F06F"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BA4686" w:rsidRPr="00995993" w14:paraId="00404C43" w14:textId="77777777" w:rsidTr="00BA4686">
        <w:tc>
          <w:tcPr>
            <w:tcW w:w="9212" w:type="dxa"/>
          </w:tcPr>
          <w:p w14:paraId="7B18B6F3" w14:textId="77777777" w:rsidR="00BA4686" w:rsidRPr="00995993" w:rsidRDefault="00BA4686" w:rsidP="004E7152">
            <w:r w:rsidRPr="00995993">
              <w:lastRenderedPageBreak/>
              <w:t>VASTUSE VÄLI</w:t>
            </w:r>
          </w:p>
          <w:p w14:paraId="7C12C34F" w14:textId="1F609396" w:rsidR="00497B31" w:rsidRPr="00D56812" w:rsidRDefault="00497B31" w:rsidP="00497B31">
            <w:pPr>
              <w:jc w:val="both"/>
              <w:rPr>
                <w:rFonts w:ascii="Times New Roman" w:hAnsi="Times New Roman" w:cs="Times New Roman"/>
                <w:sz w:val="24"/>
                <w:szCs w:val="24"/>
              </w:rPr>
            </w:pPr>
            <w:r w:rsidRPr="00D56812">
              <w:rPr>
                <w:rFonts w:ascii="Times New Roman" w:hAnsi="Times New Roman" w:cs="Times New Roman"/>
                <w:sz w:val="24"/>
                <w:szCs w:val="24"/>
              </w:rPr>
              <w:t>Luuakse elektrooniline relvalubade taotlemise ja menetlemise süsteem ning elektrooniline relvaluba, mis võimaldab teha kvaliteetseid andmeuuringuid ning on andmeallikaks relvade, lubade ja loa staatuse osas analüüside koostamiseks. Tagatud on elektrooniline andmevahetus relva kaupmeeste ja EL liikmesriikidega.</w:t>
            </w:r>
            <w:r w:rsidR="00D56812" w:rsidRPr="00D56812">
              <w:rPr>
                <w:rFonts w:ascii="Times New Roman" w:hAnsi="Times New Roman" w:cs="Times New Roman"/>
                <w:sz w:val="24"/>
                <w:szCs w:val="24"/>
              </w:rPr>
              <w:t xml:space="preserve"> Tagatud on võimalus teostada efektiivset teenistuslikku järelevalvet ning avastada võimalikud süsteemi kuritarvitused. </w:t>
            </w:r>
          </w:p>
          <w:p w14:paraId="76DBA01D" w14:textId="77777777" w:rsidR="00497B31" w:rsidRPr="00D56812" w:rsidRDefault="00497B31" w:rsidP="00497B31">
            <w:pPr>
              <w:jc w:val="both"/>
              <w:rPr>
                <w:rFonts w:ascii="Times New Roman" w:hAnsi="Times New Roman" w:cs="Times New Roman"/>
                <w:sz w:val="24"/>
                <w:szCs w:val="24"/>
              </w:rPr>
            </w:pPr>
          </w:p>
          <w:p w14:paraId="629A6075" w14:textId="79E504A1" w:rsidR="00497B31" w:rsidRPr="00D56812" w:rsidRDefault="00497B31" w:rsidP="00497B31">
            <w:pPr>
              <w:jc w:val="both"/>
              <w:rPr>
                <w:rFonts w:ascii="Times New Roman" w:hAnsi="Times New Roman" w:cs="Times New Roman"/>
                <w:sz w:val="24"/>
                <w:szCs w:val="24"/>
              </w:rPr>
            </w:pPr>
            <w:r w:rsidRPr="00D56812">
              <w:rPr>
                <w:rFonts w:ascii="Times New Roman" w:hAnsi="Times New Roman" w:cs="Times New Roman"/>
                <w:sz w:val="24"/>
                <w:szCs w:val="24"/>
              </w:rPr>
              <w:t xml:space="preserve">Järelevalve </w:t>
            </w:r>
            <w:r w:rsidR="00D56812" w:rsidRPr="00D56812">
              <w:rPr>
                <w:rFonts w:ascii="Times New Roman" w:hAnsi="Times New Roman" w:cs="Times New Roman"/>
                <w:sz w:val="24"/>
                <w:szCs w:val="24"/>
              </w:rPr>
              <w:t xml:space="preserve">loa taotlejate ja loa omanike üle </w:t>
            </w:r>
            <w:r w:rsidRPr="00D56812">
              <w:rPr>
                <w:rFonts w:ascii="Times New Roman" w:hAnsi="Times New Roman" w:cs="Times New Roman"/>
                <w:sz w:val="24"/>
                <w:szCs w:val="24"/>
              </w:rPr>
              <w:t>on tõhus ning miinimumini on viidud soetamislubade ja relvaubade võltsimine, kuna load on digitaalsed ning kättesaadavad infosüsteemis</w:t>
            </w:r>
            <w:r w:rsidR="00D56812" w:rsidRPr="00D56812">
              <w:rPr>
                <w:rFonts w:ascii="Times New Roman" w:hAnsi="Times New Roman" w:cs="Times New Roman"/>
                <w:sz w:val="24"/>
                <w:szCs w:val="24"/>
              </w:rPr>
              <w:t xml:space="preserve">. </w:t>
            </w:r>
            <w:r w:rsidRPr="00D56812">
              <w:rPr>
                <w:rFonts w:ascii="Times New Roman" w:hAnsi="Times New Roman" w:cs="Times New Roman"/>
                <w:sz w:val="24"/>
                <w:szCs w:val="24"/>
              </w:rPr>
              <w:t xml:space="preserve">Füüsilisi lube ei väljastata ning seega ei ole neid ka võimalik võltsida. Teised liikmesriigid saavad relvalube (Relvaregistris) või nende andmisest keeldumisi (menetlusinfosüsteemis) kontrollida igal ajal ja võltsimised on välistatud. </w:t>
            </w:r>
          </w:p>
          <w:p w14:paraId="7E2F864E" w14:textId="77777777" w:rsidR="00BA4686" w:rsidRPr="00995993" w:rsidRDefault="00BA4686" w:rsidP="004E7152"/>
        </w:tc>
      </w:tr>
    </w:tbl>
    <w:p w14:paraId="3DBA4570" w14:textId="77777777" w:rsidR="00BA4686" w:rsidRPr="00995993" w:rsidRDefault="00BA4686" w:rsidP="004E7152"/>
    <w:p w14:paraId="2E069BC7"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Olemasolev olukord</w:t>
      </w:r>
      <w:r w:rsidR="0082522B" w:rsidRPr="00995993">
        <w:rPr>
          <w:rFonts w:ascii="Times New Roman" w:hAnsi="Times New Roman" w:cs="Times New Roman"/>
          <w:b/>
          <w:i w:val="0"/>
          <w:smallCaps/>
          <w:sz w:val="24"/>
          <w:szCs w:val="24"/>
        </w:rPr>
        <w:t xml:space="preserve"> ja ülevaade projekti vajalikkusest</w:t>
      </w:r>
    </w:p>
    <w:tbl>
      <w:tblPr>
        <w:tblStyle w:val="TableGrid"/>
        <w:tblW w:w="0" w:type="auto"/>
        <w:tblLook w:val="04A0" w:firstRow="1" w:lastRow="0" w:firstColumn="1" w:lastColumn="0" w:noHBand="0" w:noVBand="1"/>
      </w:tblPr>
      <w:tblGrid>
        <w:gridCol w:w="9212"/>
      </w:tblGrid>
      <w:tr w:rsidR="004E7152" w:rsidRPr="00995993" w14:paraId="72048F04" w14:textId="77777777" w:rsidTr="004E7152">
        <w:tc>
          <w:tcPr>
            <w:tcW w:w="9212" w:type="dxa"/>
          </w:tcPr>
          <w:p w14:paraId="4E92EB19" w14:textId="77777777" w:rsidR="004E7152" w:rsidRPr="00995993" w:rsidRDefault="004E7152" w:rsidP="004E7152">
            <w:pPr>
              <w:ind w:left="360"/>
              <w:jc w:val="both"/>
              <w:rPr>
                <w:rFonts w:ascii="Times New Roman" w:hAnsi="Times New Roman" w:cs="Times New Roman"/>
                <w:b/>
                <w:u w:val="single"/>
              </w:rPr>
            </w:pPr>
            <w:r w:rsidRPr="00995993">
              <w:rPr>
                <w:rFonts w:ascii="Times New Roman" w:hAnsi="Times New Roman" w:cs="Times New Roman"/>
              </w:rPr>
              <w:t>Hetkeolukorra kirjeldus (</w:t>
            </w:r>
            <w:r w:rsidRPr="00995993">
              <w:rPr>
                <w:rFonts w:ascii="Times New Roman" w:hAnsi="Times New Roman" w:cs="Times New Roman"/>
                <w:i/>
                <w:u w:val="single"/>
              </w:rPr>
              <w:t>AS IS</w:t>
            </w:r>
            <w:r w:rsidRPr="00995993">
              <w:rPr>
                <w:rFonts w:ascii="Times New Roman" w:hAnsi="Times New Roman" w:cs="Times New Roman"/>
              </w:rPr>
              <w:t>), mis selgitab planeeritava arendusprojekti vajalikkust. Kirjeldus peab sisaldama:</w:t>
            </w:r>
          </w:p>
          <w:p w14:paraId="7551F4B2" w14:textId="77777777" w:rsidR="004E7152" w:rsidRPr="00995993" w:rsidRDefault="004E7152" w:rsidP="004E7152">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Finantsilist ülevaadet</w:t>
            </w:r>
            <w:r w:rsidR="00F11E39" w:rsidRPr="00995993">
              <w:rPr>
                <w:rFonts w:ascii="Times New Roman" w:hAnsi="Times New Roman" w:cs="Times New Roman"/>
              </w:rPr>
              <w:t>,</w:t>
            </w:r>
            <w:r w:rsidRPr="00995993">
              <w:rPr>
                <w:rFonts w:ascii="Times New Roman" w:hAnsi="Times New Roman" w:cs="Times New Roman"/>
              </w:rPr>
              <w:t xml:space="preserve"> s.t ülevaadet tänaste protsessidega seotud kuludest</w:t>
            </w:r>
            <w:r w:rsidR="003400ED" w:rsidRPr="00995993">
              <w:rPr>
                <w:rFonts w:ascii="Times New Roman" w:hAnsi="Times New Roman" w:cs="Times New Roman"/>
              </w:rPr>
              <w:t xml:space="preserve"> (büroo, paber, IT haldus ja arendus, tööjõud, post jne)</w:t>
            </w:r>
            <w:r w:rsidRPr="00995993">
              <w:rPr>
                <w:rFonts w:ascii="Times New Roman" w:hAnsi="Times New Roman" w:cs="Times New Roman"/>
              </w:rPr>
              <w:t xml:space="preserve">, </w:t>
            </w:r>
            <w:r w:rsidR="003400ED" w:rsidRPr="00995993">
              <w:rPr>
                <w:rFonts w:ascii="Times New Roman" w:hAnsi="Times New Roman" w:cs="Times New Roman"/>
              </w:rPr>
              <w:t xml:space="preserve">sh kuludest, </w:t>
            </w:r>
            <w:r w:rsidRPr="00995993">
              <w:rPr>
                <w:rFonts w:ascii="Times New Roman" w:hAnsi="Times New Roman" w:cs="Times New Roman"/>
              </w:rPr>
              <w:t>mida projekti elluviimise järgselt on plaanis vähendada või tuludest, mida püütakse suurendada. Esitatud kulude ja tulude puhul tuleb selgitada ka kalkuleerimise alus (milliseid ühikuid, koguseid arvutamisel aluseks võeti).</w:t>
            </w:r>
          </w:p>
          <w:p w14:paraId="64254FF7" w14:textId="77777777" w:rsidR="00A60696" w:rsidRPr="00995993" w:rsidRDefault="004E7152" w:rsidP="00A60696">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Protsesside lühiülevaadet</w:t>
            </w:r>
            <w:r w:rsidR="00F11E39" w:rsidRPr="00995993">
              <w:rPr>
                <w:rFonts w:ascii="Times New Roman" w:hAnsi="Times New Roman" w:cs="Times New Roman"/>
              </w:rPr>
              <w:t>,</w:t>
            </w:r>
            <w:r w:rsidRPr="00995993">
              <w:rPr>
                <w:rFonts w:ascii="Times New Roman" w:hAnsi="Times New Roman" w:cs="Times New Roman"/>
              </w:rPr>
              <w:t xml:space="preserve"> s.t ülevaadet sellest, kuidas protsessid</w:t>
            </w:r>
            <w:r w:rsidR="003400ED" w:rsidRPr="00995993">
              <w:rPr>
                <w:rFonts w:ascii="Times New Roman" w:hAnsi="Times New Roman" w:cs="Times New Roman"/>
              </w:rPr>
              <w:t xml:space="preserve"> (sh arendusega seotud teenused </w:t>
            </w:r>
            <w:r w:rsidR="00C408DB" w:rsidRPr="00995993">
              <w:rPr>
                <w:rFonts w:ascii="Times New Roman" w:hAnsi="Times New Roman" w:cs="Times New Roman"/>
              </w:rPr>
              <w:t>t</w:t>
            </w:r>
            <w:r w:rsidRPr="00995993">
              <w:rPr>
                <w:rFonts w:ascii="Times New Roman" w:hAnsi="Times New Roman" w:cs="Times New Roman"/>
              </w:rPr>
              <w:t>äna toimivad, protsessis osalevate isikute arv (</w:t>
            </w:r>
            <w:r w:rsidR="003400ED" w:rsidRPr="00995993">
              <w:rPr>
                <w:rFonts w:ascii="Times New Roman" w:hAnsi="Times New Roman" w:cs="Times New Roman"/>
              </w:rPr>
              <w:t xml:space="preserve">nii kodanikud, ettevõtted kui teised asutused, </w:t>
            </w:r>
            <w:r w:rsidRPr="00995993">
              <w:rPr>
                <w:rFonts w:ascii="Times New Roman" w:hAnsi="Times New Roman" w:cs="Times New Roman"/>
              </w:rPr>
              <w:t>sh rollide lõikes)</w:t>
            </w:r>
            <w:r w:rsidR="003400ED" w:rsidRPr="00995993">
              <w:rPr>
                <w:rFonts w:ascii="Times New Roman" w:hAnsi="Times New Roman" w:cs="Times New Roman"/>
              </w:rPr>
              <w:t xml:space="preserve"> ja ajakulu</w:t>
            </w:r>
            <w:r w:rsidRPr="00995993">
              <w:rPr>
                <w:rFonts w:ascii="Times New Roman" w:hAnsi="Times New Roman" w:cs="Times New Roman"/>
              </w:rPr>
              <w:t xml:space="preserve"> nii asutuse</w:t>
            </w:r>
            <w:r w:rsidR="00F11E39" w:rsidRPr="00995993">
              <w:rPr>
                <w:rFonts w:ascii="Times New Roman" w:hAnsi="Times New Roman" w:cs="Times New Roman"/>
              </w:rPr>
              <w:t xml:space="preserve"> siseselt kui väliselt;</w:t>
            </w:r>
            <w:r w:rsidRPr="00995993">
              <w:rPr>
                <w:rFonts w:ascii="Times New Roman" w:hAnsi="Times New Roman" w:cs="Times New Roman"/>
              </w:rPr>
              <w:t xml:space="preserve"> mis on peamised kitsaskohad,</w:t>
            </w:r>
            <w:r w:rsidR="00A60696" w:rsidRPr="00995993">
              <w:rPr>
                <w:rFonts w:ascii="Times New Roman" w:hAnsi="Times New Roman" w:cs="Times New Roman"/>
              </w:rPr>
              <w:t xml:space="preserve"> mis tingivad muutmise vajadust, millised on  peamised protsessiga seotud riskid.</w:t>
            </w:r>
          </w:p>
          <w:p w14:paraId="0679A7F3" w14:textId="77777777" w:rsidR="004E7152" w:rsidRPr="00995993" w:rsidRDefault="00A60696" w:rsidP="00A60696">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K</w:t>
            </w:r>
            <w:r w:rsidR="00192F4F" w:rsidRPr="00995993">
              <w:rPr>
                <w:rFonts w:ascii="Times New Roman" w:hAnsi="Times New Roman" w:cs="Times New Roman"/>
                <w:u w:val="single"/>
              </w:rPr>
              <w:t>asutajate rahulolu</w:t>
            </w:r>
            <w:r w:rsidR="00192F4F" w:rsidRPr="00995993">
              <w:rPr>
                <w:rFonts w:ascii="Times New Roman" w:hAnsi="Times New Roman" w:cs="Times New Roman"/>
              </w:rPr>
              <w:t>:</w:t>
            </w:r>
            <w:r w:rsidRPr="00995993">
              <w:rPr>
                <w:rFonts w:ascii="Times New Roman" w:hAnsi="Times New Roman" w:cs="Times New Roman"/>
              </w:rPr>
              <w:t xml:space="preserve"> ülevaade sellest kas ja kuidas olete mõõtnud kasutajate rahulolu infosüsteemi, teenuste ja/või tööprotsessidega. Mis on olnud hindamise peamised tulemused?</w:t>
            </w:r>
          </w:p>
          <w:p w14:paraId="042CDA5D" w14:textId="77777777" w:rsidR="004E7152" w:rsidRPr="00995993" w:rsidRDefault="004E7152" w:rsidP="004E7152">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Meetrika selgitus</w:t>
            </w:r>
            <w:r w:rsidRPr="00995993">
              <w:rPr>
                <w:rFonts w:ascii="Times New Roman" w:hAnsi="Times New Roman" w:cs="Times New Roman"/>
              </w:rPr>
              <w:t>: kirjeldada tuleb hindamismeetrika vahendid, mida kasutades hetkeolukorda hinnati, täpsustades ka kulude kalkuleerimise alusandmeid.</w:t>
            </w:r>
          </w:p>
          <w:p w14:paraId="47C1E765" w14:textId="77777777" w:rsidR="004E7152" w:rsidRPr="00995993" w:rsidRDefault="00F11E39" w:rsidP="004E7152">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Tehnilist</w:t>
            </w:r>
            <w:r w:rsidR="004E7152" w:rsidRPr="00995993">
              <w:rPr>
                <w:rFonts w:ascii="Times New Roman" w:hAnsi="Times New Roman" w:cs="Times New Roman"/>
                <w:u w:val="single"/>
              </w:rPr>
              <w:t xml:space="preserve"> lühiülevaade</w:t>
            </w:r>
            <w:r w:rsidRPr="00995993">
              <w:rPr>
                <w:rFonts w:ascii="Times New Roman" w:hAnsi="Times New Roman" w:cs="Times New Roman"/>
                <w:u w:val="single"/>
              </w:rPr>
              <w:t>t</w:t>
            </w:r>
            <w:r w:rsidR="004E7152" w:rsidRPr="00995993">
              <w:rPr>
                <w:rFonts w:ascii="Times New Roman" w:hAnsi="Times New Roman" w:cs="Times New Roman"/>
              </w:rPr>
              <w:t xml:space="preserve">: juhul, kui tegemist on olemasoleva süsteemi asendamise või täiendamisega, siis kirjeldada üldises võtmes lahenduse tehnilist ülesehitus (näiteks, kas lahendus on tehnoloogiliselt ajakohane või mitte, kas </w:t>
            </w:r>
            <w:proofErr w:type="spellStart"/>
            <w:r w:rsidR="004E7152" w:rsidRPr="00995993">
              <w:rPr>
                <w:rFonts w:ascii="Times New Roman" w:hAnsi="Times New Roman" w:cs="Times New Roman"/>
              </w:rPr>
              <w:t>liidestused</w:t>
            </w:r>
            <w:proofErr w:type="spellEnd"/>
            <w:r w:rsidR="004E7152" w:rsidRPr="00995993">
              <w:rPr>
                <w:rFonts w:ascii="Times New Roman" w:hAnsi="Times New Roman" w:cs="Times New Roman"/>
              </w:rPr>
              <w:t xml:space="preserve"> toetavate infosüsteemidega on olemas, et näiteks vältida kodanikelt/ kasutajatelt andmete mitmekordset esitamist erinevatele asutustele, kas kasutusel on toetavad kesksed lahen</w:t>
            </w:r>
            <w:r w:rsidRPr="00995993">
              <w:rPr>
                <w:rFonts w:ascii="Times New Roman" w:hAnsi="Times New Roman" w:cs="Times New Roman"/>
              </w:rPr>
              <w:t>duse (x-tee, DVK jne)</w:t>
            </w:r>
            <w:r w:rsidR="0082522B" w:rsidRPr="00995993">
              <w:rPr>
                <w:rFonts w:ascii="Times New Roman" w:hAnsi="Times New Roman" w:cs="Times New Roman"/>
              </w:rPr>
              <w:t>);</w:t>
            </w:r>
          </w:p>
          <w:p w14:paraId="74D6DDB6" w14:textId="77777777" w:rsidR="0082522B" w:rsidRPr="00995993" w:rsidRDefault="0082522B" w:rsidP="004E7152">
            <w:pPr>
              <w:pStyle w:val="ListParagraph"/>
              <w:numPr>
                <w:ilvl w:val="0"/>
                <w:numId w:val="5"/>
              </w:numPr>
              <w:jc w:val="both"/>
              <w:rPr>
                <w:rFonts w:ascii="Times New Roman" w:hAnsi="Times New Roman" w:cs="Times New Roman"/>
                <w:b/>
                <w:u w:val="single"/>
              </w:rPr>
            </w:pPr>
            <w:r w:rsidRPr="00995993">
              <w:rPr>
                <w:rFonts w:ascii="Times New Roman" w:hAnsi="Times New Roman" w:cs="Times New Roman"/>
                <w:u w:val="single"/>
              </w:rPr>
              <w:t>Ülevaade projekti vajalikkusest</w:t>
            </w:r>
            <w:r w:rsidRPr="00995993">
              <w:rPr>
                <w:rFonts w:ascii="Times New Roman" w:hAnsi="Times New Roman" w:cs="Times New Roman"/>
                <w:b/>
                <w:u w:val="single"/>
              </w:rPr>
              <w:t xml:space="preserve">: </w:t>
            </w:r>
            <w:r w:rsidRPr="00995993">
              <w:rPr>
                <w:rFonts w:ascii="Times New Roman" w:hAnsi="Times New Roman" w:cs="Times New Roman"/>
              </w:rPr>
              <w:t>Ülevaade sellest, miks just konkreetne valitud alternatiiv (projekt) on eesmärgi saavutamiseks parim? Kirjeldada, kuidas veenduti, et projekt on teistest alternatiividest suurema mõjuga</w:t>
            </w:r>
            <w:r w:rsidR="004E263D" w:rsidRPr="00995993">
              <w:rPr>
                <w:rFonts w:ascii="Times New Roman" w:hAnsi="Times New Roman" w:cs="Times New Roman"/>
              </w:rPr>
              <w:t xml:space="preserve"> ega dubleeri juba olemasolevat kolmanda osapoole (sh nii avalik- kui erasektor) lahendust</w:t>
            </w:r>
            <w:r w:rsidRPr="00995993">
              <w:rPr>
                <w:rFonts w:ascii="Times New Roman" w:hAnsi="Times New Roman" w:cs="Times New Roman"/>
              </w:rPr>
              <w:t>?</w:t>
            </w:r>
          </w:p>
        </w:tc>
      </w:tr>
    </w:tbl>
    <w:p w14:paraId="33EF8F0E"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BA4686" w:rsidRPr="00995993" w14:paraId="7F2F8047" w14:textId="77777777" w:rsidTr="00BA4686">
        <w:tc>
          <w:tcPr>
            <w:tcW w:w="9212" w:type="dxa"/>
          </w:tcPr>
          <w:p w14:paraId="084FD6A5" w14:textId="77777777" w:rsidR="00BA4686" w:rsidRPr="00995993" w:rsidRDefault="00BA4686" w:rsidP="004E7152">
            <w:r w:rsidRPr="00995993">
              <w:t>VASTUSE VÄLI</w:t>
            </w:r>
          </w:p>
          <w:p w14:paraId="504BCC8E" w14:textId="3C041638" w:rsidR="00587940" w:rsidRPr="002432C3" w:rsidRDefault="00587940" w:rsidP="00D21DA2">
            <w:pPr>
              <w:pStyle w:val="Default"/>
              <w:jc w:val="both"/>
              <w:rPr>
                <w:b/>
                <w:color w:val="auto"/>
              </w:rPr>
            </w:pPr>
            <w:r w:rsidRPr="002432C3">
              <w:rPr>
                <w:b/>
                <w:color w:val="auto"/>
              </w:rPr>
              <w:t>Relvaregister:</w:t>
            </w:r>
          </w:p>
          <w:p w14:paraId="79EA2126" w14:textId="4BBE9F82" w:rsidR="00D21DA2" w:rsidRPr="002432C3" w:rsidRDefault="00587940" w:rsidP="00D21DA2">
            <w:pPr>
              <w:pStyle w:val="Default"/>
              <w:jc w:val="both"/>
              <w:rPr>
                <w:color w:val="auto"/>
              </w:rPr>
            </w:pPr>
            <w:r w:rsidRPr="002432C3">
              <w:rPr>
                <w:color w:val="auto"/>
              </w:rPr>
              <w:t xml:space="preserve">Relvaregister </w:t>
            </w:r>
            <w:r w:rsidR="00D21DA2" w:rsidRPr="002432C3">
              <w:rPr>
                <w:color w:val="auto"/>
              </w:rPr>
              <w:t>on vananenud ning ei võimalda teha toiminguid, mida on Euroopa Liidust tulenevatest kohustustest tulenevalt vaja täita (statistilised andmed, relvaregistri ja relvakauplejate vaheline elektrooniline suhtlus, andmevahetus EL liikmesriikide vahel). Relvakauplejad kannavad ostu/müügi toimingud siiani füüsiliselt relvaraamatusse, mida hoitakse relvakaupleja juures, selles tulenevalt puudub võimalus efektiivselt kontrollida ostude sooritamisi. Euroopa Liikmesriikide vahel relvade sisse-väljaveoks antakse load paberkandjal. Neid on kerge võltsida ja e-posti või faksiga teistele liikmesriikide asutustele koopiate saatmine ei ole piisavalt kiire ega töökindel lahendus.</w:t>
            </w:r>
          </w:p>
          <w:p w14:paraId="2606AB43" w14:textId="77777777" w:rsidR="00D21DA2" w:rsidRPr="002432C3" w:rsidRDefault="00D21DA2" w:rsidP="00D21DA2">
            <w:pPr>
              <w:pStyle w:val="Default"/>
              <w:jc w:val="both"/>
              <w:rPr>
                <w:color w:val="auto"/>
              </w:rPr>
            </w:pPr>
          </w:p>
          <w:p w14:paraId="68E4F7F0" w14:textId="77777777" w:rsidR="00D21DA2" w:rsidRPr="002432C3" w:rsidRDefault="00D21DA2" w:rsidP="00D21DA2">
            <w:pPr>
              <w:jc w:val="both"/>
              <w:rPr>
                <w:rFonts w:ascii="Times New Roman" w:hAnsi="Times New Roman" w:cs="Times New Roman"/>
                <w:b/>
                <w:sz w:val="24"/>
                <w:szCs w:val="24"/>
              </w:rPr>
            </w:pPr>
            <w:r w:rsidRPr="002432C3">
              <w:rPr>
                <w:rFonts w:ascii="Times New Roman" w:hAnsi="Times New Roman" w:cs="Times New Roman"/>
                <w:b/>
                <w:sz w:val="24"/>
                <w:szCs w:val="24"/>
              </w:rPr>
              <w:t>Menetlusinfosüsteem:</w:t>
            </w:r>
          </w:p>
          <w:p w14:paraId="3308A0C8" w14:textId="77777777" w:rsidR="00D21DA2" w:rsidRPr="002432C3" w:rsidRDefault="00D21DA2" w:rsidP="00D21DA2">
            <w:pPr>
              <w:pStyle w:val="Default"/>
              <w:jc w:val="both"/>
              <w:rPr>
                <w:color w:val="auto"/>
              </w:rPr>
            </w:pPr>
            <w:r w:rsidRPr="002432C3">
              <w:rPr>
                <w:color w:val="auto"/>
              </w:rPr>
              <w:t>Tänane menetlus toimub täismahus paberkandjal. Loa taotlemiseks peab isik tulema teenindusse ning esitama vajalikud paberid. Seejärel komplekteeritakse toimik, mis liigub edasi menetleja kätte, kes teeb vastavad toimingud ja päringud infosüsteemides. Suhtlemine muude asutustega toimub peamiselt e-kirja teel, automaatseid toiminguid ei ole! Samuti on vajalik relva hoiukoha kontroll piirkonnapolitseiniku poolt, mille algatamiseks on samuti vajalik vahetu suhtlemine piirkonnapolitseinikuga.</w:t>
            </w:r>
          </w:p>
          <w:p w14:paraId="6D0CF664" w14:textId="77777777" w:rsidR="00D21DA2" w:rsidRPr="002432C3" w:rsidRDefault="00D21DA2" w:rsidP="00D21DA2">
            <w:pPr>
              <w:pStyle w:val="Default"/>
              <w:jc w:val="both"/>
              <w:rPr>
                <w:color w:val="auto"/>
              </w:rPr>
            </w:pPr>
          </w:p>
          <w:p w14:paraId="25553D16" w14:textId="77777777" w:rsidR="00D21DA2" w:rsidRPr="002432C3" w:rsidRDefault="00D21DA2" w:rsidP="00D21DA2">
            <w:pPr>
              <w:pStyle w:val="Default"/>
              <w:jc w:val="both"/>
              <w:rPr>
                <w:b/>
                <w:color w:val="auto"/>
              </w:rPr>
            </w:pPr>
            <w:r w:rsidRPr="002432C3">
              <w:rPr>
                <w:b/>
                <w:color w:val="auto"/>
              </w:rPr>
              <w:t>Järelevalve:</w:t>
            </w:r>
          </w:p>
          <w:p w14:paraId="5215380D" w14:textId="77777777" w:rsidR="00D21DA2" w:rsidRPr="002432C3" w:rsidRDefault="00D21DA2" w:rsidP="00D21DA2">
            <w:pPr>
              <w:pStyle w:val="Default"/>
              <w:jc w:val="both"/>
              <w:rPr>
                <w:color w:val="auto"/>
              </w:rPr>
            </w:pPr>
            <w:r w:rsidRPr="002432C3">
              <w:rPr>
                <w:color w:val="auto"/>
              </w:rPr>
              <w:t>Täna teenistuslik järelevalve loamenetluse kvaliteedi osas puudub, kuivõrd kogu menetlus on paberkandjal toimikutes üle Eesti ja nende ka pisteline kontroll käib tänase ressursi juures üle jõu.</w:t>
            </w:r>
          </w:p>
          <w:p w14:paraId="13143A5E" w14:textId="77777777" w:rsidR="00D21DA2" w:rsidRPr="002432C3" w:rsidRDefault="00D21DA2" w:rsidP="00D21DA2">
            <w:pPr>
              <w:pStyle w:val="Default"/>
              <w:jc w:val="both"/>
              <w:rPr>
                <w:color w:val="auto"/>
              </w:rPr>
            </w:pPr>
          </w:p>
          <w:p w14:paraId="0A0FF45B" w14:textId="77777777" w:rsidR="00D21DA2" w:rsidRPr="002432C3" w:rsidRDefault="00D21DA2" w:rsidP="00D21DA2">
            <w:pPr>
              <w:pStyle w:val="Default"/>
              <w:jc w:val="both"/>
              <w:rPr>
                <w:color w:val="auto"/>
              </w:rPr>
            </w:pPr>
            <w:r w:rsidRPr="002432C3">
              <w:rPr>
                <w:color w:val="auto"/>
              </w:rPr>
              <w:t xml:space="preserve">Järelevalve füüsiliste ja juriidiliste isikute üle on riskiprofiilipõhine, kuid äärmiselt ressursimahukas ja täies ulatuses käsitöö. Ka andmevahetus kooskõlastavate asutustega on </w:t>
            </w:r>
            <w:proofErr w:type="spellStart"/>
            <w:r w:rsidRPr="002432C3">
              <w:rPr>
                <w:color w:val="auto"/>
              </w:rPr>
              <w:t>e-mailipõhine</w:t>
            </w:r>
            <w:proofErr w:type="spellEnd"/>
            <w:r w:rsidRPr="002432C3">
              <w:rPr>
                <w:color w:val="auto"/>
              </w:rPr>
              <w:t xml:space="preserve"> käsitöö. Kuivõrd tegemist on ressursimahuka tööga, on järelevalveulatus piiratud.</w:t>
            </w:r>
          </w:p>
          <w:p w14:paraId="211DF01F" w14:textId="77777777" w:rsidR="00D21DA2" w:rsidRPr="002432C3" w:rsidRDefault="00D21DA2" w:rsidP="00D21DA2">
            <w:pPr>
              <w:pStyle w:val="Default"/>
              <w:jc w:val="both"/>
              <w:rPr>
                <w:color w:val="auto"/>
              </w:rPr>
            </w:pPr>
          </w:p>
          <w:p w14:paraId="14919D6C" w14:textId="77777777" w:rsidR="00D21DA2" w:rsidRPr="002432C3" w:rsidRDefault="00D21DA2" w:rsidP="00D21DA2">
            <w:pPr>
              <w:pStyle w:val="Default"/>
              <w:jc w:val="both"/>
              <w:rPr>
                <w:color w:val="auto"/>
              </w:rPr>
            </w:pPr>
            <w:r w:rsidRPr="002432C3">
              <w:rPr>
                <w:b/>
                <w:color w:val="auto"/>
              </w:rPr>
              <w:t>Taotluste maht aastas</w:t>
            </w:r>
            <w:r w:rsidRPr="002432C3">
              <w:rPr>
                <w:color w:val="auto"/>
              </w:rPr>
              <w:t xml:space="preserve">: </w:t>
            </w:r>
          </w:p>
          <w:p w14:paraId="3150E8A4" w14:textId="77777777" w:rsidR="00D21DA2" w:rsidRPr="002432C3" w:rsidRDefault="00D21DA2" w:rsidP="00D21DA2">
            <w:pPr>
              <w:pStyle w:val="Default"/>
              <w:jc w:val="both"/>
              <w:rPr>
                <w:color w:val="auto"/>
              </w:rPr>
            </w:pPr>
            <w:r w:rsidRPr="002432C3">
              <w:rPr>
                <w:color w:val="auto"/>
              </w:rPr>
              <w:t xml:space="preserve">Aastal 2015 väljastati </w:t>
            </w:r>
            <w:r w:rsidRPr="002432C3">
              <w:rPr>
                <w:b/>
                <w:color w:val="auto"/>
              </w:rPr>
              <w:t>kokku 12932</w:t>
            </w:r>
            <w:r w:rsidRPr="002432C3">
              <w:rPr>
                <w:color w:val="auto"/>
              </w:rPr>
              <w:t xml:space="preserve"> erinevat luba (sh relvalube 8158, relva soetamislube 3430, juriidilise isiku lube 43, kollektsioneerimislube 6, paralleelrelvalube 464, kandmislube 218,tulirelvpasse 203 ja võõrandamislube 410.</w:t>
            </w:r>
          </w:p>
          <w:p w14:paraId="07F99C18" w14:textId="77777777" w:rsidR="00D21DA2" w:rsidRPr="002432C3" w:rsidRDefault="00D21DA2" w:rsidP="00D21DA2">
            <w:pPr>
              <w:pStyle w:val="Default"/>
              <w:jc w:val="both"/>
              <w:rPr>
                <w:color w:val="auto"/>
              </w:rPr>
            </w:pPr>
            <w:r w:rsidRPr="002432C3">
              <w:rPr>
                <w:color w:val="auto"/>
              </w:rPr>
              <w:t xml:space="preserve">2016 aastal on 06.09 seisuga väljastatud </w:t>
            </w:r>
            <w:r w:rsidRPr="002432C3">
              <w:rPr>
                <w:b/>
                <w:color w:val="auto"/>
              </w:rPr>
              <w:t>kokku 8222</w:t>
            </w:r>
            <w:r w:rsidRPr="002432C3">
              <w:rPr>
                <w:color w:val="auto"/>
              </w:rPr>
              <w:t xml:space="preserve"> erinevat luba ( sh relvalube 4992´, </w:t>
            </w:r>
            <w:proofErr w:type="spellStart"/>
            <w:r w:rsidRPr="002432C3">
              <w:rPr>
                <w:color w:val="auto"/>
              </w:rPr>
              <w:t>jur</w:t>
            </w:r>
            <w:proofErr w:type="spellEnd"/>
            <w:r w:rsidRPr="002432C3">
              <w:rPr>
                <w:color w:val="auto"/>
              </w:rPr>
              <w:t xml:space="preserve">. isiku lube 45, kollektsioneerimislube 7, paralleelrelvalube 333, soetamislube 2299, kandmislube 109, tulirelvapasse 189, võõrandamislube 234, laskekõlbmatuks muutmise tõendeid 14). </w:t>
            </w:r>
          </w:p>
          <w:p w14:paraId="0DE60742" w14:textId="77777777" w:rsidR="00D21DA2" w:rsidRPr="002432C3" w:rsidRDefault="00D21DA2" w:rsidP="00D21DA2">
            <w:pPr>
              <w:pStyle w:val="Default"/>
              <w:jc w:val="both"/>
              <w:rPr>
                <w:color w:val="auto"/>
              </w:rPr>
            </w:pPr>
          </w:p>
          <w:p w14:paraId="4CB12DD7" w14:textId="77777777" w:rsidR="00D21DA2" w:rsidRPr="002432C3" w:rsidRDefault="00D21DA2" w:rsidP="00D21DA2">
            <w:pPr>
              <w:jc w:val="both"/>
              <w:rPr>
                <w:rFonts w:ascii="Times New Roman" w:hAnsi="Times New Roman" w:cs="Times New Roman"/>
                <w:b/>
                <w:sz w:val="24"/>
                <w:szCs w:val="24"/>
              </w:rPr>
            </w:pPr>
            <w:r w:rsidRPr="002432C3">
              <w:rPr>
                <w:rFonts w:ascii="Times New Roman" w:hAnsi="Times New Roman" w:cs="Times New Roman"/>
                <w:b/>
                <w:sz w:val="24"/>
                <w:szCs w:val="24"/>
              </w:rPr>
              <w:t>Kasutusmugavus:</w:t>
            </w:r>
          </w:p>
          <w:p w14:paraId="44387A28"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b/>
                <w:sz w:val="24"/>
                <w:szCs w:val="24"/>
              </w:rPr>
              <w:t>Automaatsed</w:t>
            </w:r>
            <w:r w:rsidRPr="002432C3">
              <w:rPr>
                <w:rFonts w:ascii="Times New Roman" w:hAnsi="Times New Roman" w:cs="Times New Roman"/>
                <w:sz w:val="24"/>
                <w:szCs w:val="24"/>
              </w:rPr>
              <w:t xml:space="preserve"> päringud puuduvad.</w:t>
            </w:r>
          </w:p>
          <w:p w14:paraId="45B31D55"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Menetlejad teevad täna päringuid käsitsi Politsei infosüsteemide kaudu</w:t>
            </w:r>
          </w:p>
          <w:p w14:paraId="037926B1"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 xml:space="preserve"> (MIS, Karistusregister, MISP jm). Samamoodi toimetavad käsitsi päringuid kriminaalpolitsei ja KAPO. Iga käsitsi päringuga peab kasutaja avama antud registri, logima sisse, sisestama isiku andmed (nimi, sünniaeg jne.) ning käivitama kontrolli. Seega on hetkel palju väliseid tegevusi, mis kulutavad menetlemisele kuluvat aega. Ühe esmase taotluse puhul päringud kokku võtavad ca 20 minutit, mis on ilmselgelt liiga palju.</w:t>
            </w:r>
          </w:p>
          <w:p w14:paraId="59CDFB7D" w14:textId="77777777" w:rsidR="00D21DA2" w:rsidRPr="002432C3" w:rsidRDefault="00D21DA2" w:rsidP="00D21DA2">
            <w:pPr>
              <w:pStyle w:val="Default"/>
              <w:jc w:val="both"/>
              <w:rPr>
                <w:color w:val="auto"/>
              </w:rPr>
            </w:pPr>
          </w:p>
          <w:p w14:paraId="4E35C42C"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b/>
                <w:sz w:val="24"/>
                <w:szCs w:val="24"/>
              </w:rPr>
              <w:t xml:space="preserve">Eeltäidetud andmed: </w:t>
            </w:r>
            <w:r w:rsidRPr="002432C3">
              <w:rPr>
                <w:rFonts w:ascii="Times New Roman" w:hAnsi="Times New Roman" w:cs="Times New Roman"/>
                <w:sz w:val="24"/>
                <w:szCs w:val="24"/>
              </w:rPr>
              <w:t xml:space="preserve">loamenetlus on täismahus paberkandjal relvaregistri vaatest ühtesid ja samu andmeid sisestatakse korduvalt erinevatel töölehtedel. Korduv ja kohmakas sisestus kulutab mõttetult tööaega selle asemel, et süsteem kasutaks juba sellesse hõivatud andmeid. </w:t>
            </w:r>
          </w:p>
          <w:p w14:paraId="7FB3BD0C" w14:textId="77777777" w:rsidR="00D21DA2" w:rsidRPr="002432C3" w:rsidRDefault="00D21DA2" w:rsidP="00D21DA2">
            <w:pPr>
              <w:jc w:val="both"/>
              <w:rPr>
                <w:rFonts w:ascii="Times New Roman" w:hAnsi="Times New Roman" w:cs="Times New Roman"/>
                <w:sz w:val="24"/>
                <w:szCs w:val="24"/>
              </w:rPr>
            </w:pPr>
          </w:p>
          <w:p w14:paraId="2D68793C"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b/>
                <w:sz w:val="24"/>
                <w:szCs w:val="24"/>
              </w:rPr>
              <w:t xml:space="preserve">Süsteemikontrollid: </w:t>
            </w:r>
            <w:r w:rsidRPr="002432C3">
              <w:rPr>
                <w:rFonts w:ascii="Times New Roman" w:hAnsi="Times New Roman" w:cs="Times New Roman"/>
                <w:sz w:val="24"/>
                <w:szCs w:val="24"/>
              </w:rPr>
              <w:t xml:space="preserve">puuduvad igasugused elementaarsed kontrollimehhanismid süsteemi poolt, mis on viinud olukorrani, kus andmekvaliteet on äärmiselt madal, raskendatud on aruannete koostamine (suur osa aruandeid saabki teha vaid käsitööna). Puudub </w:t>
            </w:r>
            <w:proofErr w:type="spellStart"/>
            <w:r w:rsidRPr="002432C3">
              <w:rPr>
                <w:rFonts w:ascii="Times New Roman" w:hAnsi="Times New Roman" w:cs="Times New Roman"/>
                <w:sz w:val="24"/>
                <w:szCs w:val="24"/>
              </w:rPr>
              <w:t>liidestus</w:t>
            </w:r>
            <w:proofErr w:type="spellEnd"/>
            <w:r w:rsidRPr="002432C3">
              <w:rPr>
                <w:rFonts w:ascii="Times New Roman" w:hAnsi="Times New Roman" w:cs="Times New Roman"/>
                <w:sz w:val="24"/>
                <w:szCs w:val="24"/>
              </w:rPr>
              <w:t xml:space="preserve"> aadressiandmete süsteemiga (ADS), et saada standardiseeritud kujul aadressiandmeid ja neid ka teistele süsteemidele edastada. Samuti on puudlik järelevalve ja reaalajas puudub ülevaade relvade ja laskemoonaga toimuvast ning andmete kogumine on aeganõudev ja kohmakas käsitöö. </w:t>
            </w:r>
          </w:p>
          <w:p w14:paraId="1BFFC0A6" w14:textId="77777777" w:rsidR="00D21DA2" w:rsidRPr="002432C3" w:rsidRDefault="00D21DA2" w:rsidP="00D21DA2">
            <w:pPr>
              <w:jc w:val="both"/>
              <w:rPr>
                <w:rFonts w:ascii="Times New Roman" w:hAnsi="Times New Roman" w:cs="Times New Roman"/>
                <w:sz w:val="24"/>
                <w:szCs w:val="24"/>
              </w:rPr>
            </w:pPr>
          </w:p>
          <w:p w14:paraId="3D8E6F94" w14:textId="77777777" w:rsidR="00D21DA2" w:rsidRPr="002432C3" w:rsidRDefault="00D21DA2" w:rsidP="00D21DA2">
            <w:pPr>
              <w:jc w:val="both"/>
              <w:rPr>
                <w:rFonts w:ascii="Times New Roman" w:hAnsi="Times New Roman" w:cs="Times New Roman"/>
                <w:b/>
                <w:sz w:val="24"/>
                <w:szCs w:val="24"/>
              </w:rPr>
            </w:pPr>
            <w:r w:rsidRPr="002432C3">
              <w:rPr>
                <w:rFonts w:ascii="Times New Roman" w:hAnsi="Times New Roman" w:cs="Times New Roman"/>
                <w:b/>
                <w:sz w:val="24"/>
                <w:szCs w:val="24"/>
              </w:rPr>
              <w:t xml:space="preserve">Haldamine: </w:t>
            </w:r>
          </w:p>
          <w:p w14:paraId="1C5B615A" w14:textId="07CD4C37" w:rsidR="00D21DA2" w:rsidRPr="007F551D"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lastRenderedPageBreak/>
              <w:t xml:space="preserve">Relvaregistri hoolduskulud </w:t>
            </w:r>
            <w:r w:rsidR="002432C3">
              <w:rPr>
                <w:rFonts w:ascii="Times New Roman" w:hAnsi="Times New Roman" w:cs="Times New Roman"/>
                <w:sz w:val="24"/>
                <w:szCs w:val="24"/>
              </w:rPr>
              <w:t xml:space="preserve">täna </w:t>
            </w:r>
            <w:r w:rsidRPr="002432C3">
              <w:rPr>
                <w:rFonts w:ascii="Times New Roman" w:hAnsi="Times New Roman" w:cs="Times New Roman"/>
                <w:sz w:val="24"/>
                <w:szCs w:val="24"/>
              </w:rPr>
              <w:t xml:space="preserve">on : </w:t>
            </w:r>
            <w:r w:rsidRPr="002432C3">
              <w:rPr>
                <w:rFonts w:ascii="Times New Roman" w:hAnsi="Times New Roman" w:cs="Times New Roman"/>
                <w:b/>
                <w:i/>
                <w:iCs/>
                <w:sz w:val="24"/>
                <w:szCs w:val="24"/>
              </w:rPr>
              <w:t>46 187</w:t>
            </w:r>
            <w:r w:rsidRPr="002432C3">
              <w:rPr>
                <w:rFonts w:ascii="Times New Roman" w:hAnsi="Times New Roman" w:cs="Times New Roman"/>
                <w:i/>
                <w:iCs/>
                <w:sz w:val="24"/>
                <w:szCs w:val="24"/>
              </w:rPr>
              <w:t xml:space="preserve"> </w:t>
            </w:r>
            <w:r w:rsidRPr="002432C3">
              <w:rPr>
                <w:rFonts w:ascii="Times New Roman" w:hAnsi="Times New Roman" w:cs="Times New Roman"/>
                <w:b/>
                <w:sz w:val="24"/>
                <w:szCs w:val="24"/>
              </w:rPr>
              <w:t>eurot aastas.</w:t>
            </w:r>
            <w:r w:rsidR="007F551D">
              <w:rPr>
                <w:rFonts w:ascii="Times New Roman" w:hAnsi="Times New Roman" w:cs="Times New Roman"/>
                <w:b/>
                <w:sz w:val="24"/>
                <w:szCs w:val="24"/>
              </w:rPr>
              <w:t xml:space="preserve"> </w:t>
            </w:r>
            <w:r w:rsidR="007F551D">
              <w:rPr>
                <w:rFonts w:ascii="Times New Roman" w:hAnsi="Times New Roman" w:cs="Times New Roman"/>
                <w:sz w:val="24"/>
                <w:szCs w:val="24"/>
              </w:rPr>
              <w:t>Menetlusinfosüsteem puudub.</w:t>
            </w:r>
          </w:p>
          <w:p w14:paraId="78B27257" w14:textId="77777777" w:rsidR="00D21DA2" w:rsidRPr="002432C3" w:rsidRDefault="00D21DA2" w:rsidP="00D21DA2">
            <w:pPr>
              <w:jc w:val="both"/>
              <w:rPr>
                <w:rFonts w:ascii="Times New Roman" w:hAnsi="Times New Roman" w:cs="Times New Roman"/>
                <w:sz w:val="24"/>
                <w:szCs w:val="24"/>
              </w:rPr>
            </w:pPr>
          </w:p>
          <w:p w14:paraId="70D959BB"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 xml:space="preserve">Arvesse tuleb võtta, et olemasolev süsteem on läbinud vaid hädavajalikud arendustööd, et tagada registri toimimine. </w:t>
            </w:r>
          </w:p>
          <w:p w14:paraId="5D544AF3"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 xml:space="preserve">Olemasolevate infosüsteemide haldamiseks või muutmiseks vajalik kompetents on monopoolses seisus, kuna kasutusel on vanad ja iganenud platvormid. Seetõttu on arendus väga kulukas. </w:t>
            </w:r>
          </w:p>
          <w:p w14:paraId="05CC3B66" w14:textId="77777777" w:rsidR="00D21DA2" w:rsidRPr="002432C3" w:rsidRDefault="00D21DA2" w:rsidP="00D21DA2">
            <w:pPr>
              <w:pStyle w:val="Default"/>
              <w:jc w:val="both"/>
              <w:rPr>
                <w:color w:val="auto"/>
              </w:rPr>
            </w:pPr>
          </w:p>
          <w:p w14:paraId="070F79D8" w14:textId="77777777" w:rsidR="00D21DA2" w:rsidRPr="002432C3" w:rsidRDefault="00D21DA2" w:rsidP="00D21DA2">
            <w:pPr>
              <w:jc w:val="both"/>
              <w:rPr>
                <w:rFonts w:ascii="Times New Roman" w:hAnsi="Times New Roman" w:cs="Times New Roman"/>
                <w:b/>
                <w:sz w:val="24"/>
                <w:szCs w:val="24"/>
              </w:rPr>
            </w:pPr>
            <w:r w:rsidRPr="002432C3">
              <w:rPr>
                <w:rFonts w:ascii="Times New Roman" w:hAnsi="Times New Roman" w:cs="Times New Roman"/>
                <w:b/>
                <w:sz w:val="24"/>
                <w:szCs w:val="24"/>
              </w:rPr>
              <w:t>Logid:</w:t>
            </w:r>
          </w:p>
          <w:p w14:paraId="77C21960" w14:textId="77777777" w:rsidR="00D21DA2" w:rsidRPr="002432C3" w:rsidRDefault="00D21DA2" w:rsidP="00D21DA2">
            <w:pPr>
              <w:jc w:val="both"/>
              <w:rPr>
                <w:rFonts w:ascii="Times New Roman" w:hAnsi="Times New Roman" w:cs="Times New Roman"/>
                <w:sz w:val="24"/>
                <w:szCs w:val="24"/>
              </w:rPr>
            </w:pPr>
            <w:r w:rsidRPr="002432C3">
              <w:rPr>
                <w:rFonts w:ascii="Times New Roman" w:hAnsi="Times New Roman" w:cs="Times New Roman"/>
                <w:sz w:val="24"/>
                <w:szCs w:val="24"/>
              </w:rPr>
              <w:t>Relvaregistri logi on puudulik ja seetõttu ei ole kõigi toimingute puhul võimalik selgitada välja tehtud muudatusi.</w:t>
            </w:r>
          </w:p>
          <w:p w14:paraId="6C5463C5" w14:textId="77777777" w:rsidR="00D21DA2" w:rsidRPr="002432C3" w:rsidRDefault="00D21DA2" w:rsidP="00D21DA2">
            <w:pPr>
              <w:pStyle w:val="Default"/>
              <w:jc w:val="both"/>
              <w:rPr>
                <w:color w:val="auto"/>
              </w:rPr>
            </w:pPr>
            <w:r w:rsidRPr="002432C3">
              <w:rPr>
                <w:color w:val="auto"/>
              </w:rPr>
              <w:t>Loamenetluse logi puudub täielikult.</w:t>
            </w:r>
          </w:p>
          <w:p w14:paraId="7C846BFB" w14:textId="77777777" w:rsidR="00BA4686" w:rsidRPr="00995993" w:rsidRDefault="00BA4686" w:rsidP="004E7152"/>
        </w:tc>
      </w:tr>
    </w:tbl>
    <w:p w14:paraId="5C592CFC" w14:textId="77777777" w:rsidR="00BA4686" w:rsidRPr="00995993" w:rsidRDefault="00BA4686" w:rsidP="004E7152"/>
    <w:p w14:paraId="641FAFDD"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tulemus</w:t>
      </w:r>
    </w:p>
    <w:tbl>
      <w:tblPr>
        <w:tblStyle w:val="TableGrid"/>
        <w:tblW w:w="0" w:type="auto"/>
        <w:tblLook w:val="04A0" w:firstRow="1" w:lastRow="0" w:firstColumn="1" w:lastColumn="0" w:noHBand="0" w:noVBand="1"/>
      </w:tblPr>
      <w:tblGrid>
        <w:gridCol w:w="9212"/>
      </w:tblGrid>
      <w:tr w:rsidR="004E7152" w:rsidRPr="00995993" w14:paraId="492DC2C3" w14:textId="77777777" w:rsidTr="004E7152">
        <w:tc>
          <w:tcPr>
            <w:tcW w:w="9212" w:type="dxa"/>
          </w:tcPr>
          <w:p w14:paraId="2EAA95D7" w14:textId="77777777" w:rsidR="004E7152" w:rsidRPr="00995993" w:rsidRDefault="004E7152" w:rsidP="004E7152">
            <w:pPr>
              <w:pStyle w:val="ListParagraph"/>
              <w:numPr>
                <w:ilvl w:val="0"/>
                <w:numId w:val="8"/>
              </w:numPr>
              <w:jc w:val="both"/>
              <w:rPr>
                <w:rFonts w:ascii="Times New Roman" w:hAnsi="Times New Roman" w:cs="Times New Roman"/>
              </w:rPr>
            </w:pPr>
            <w:r w:rsidRPr="00995993">
              <w:rPr>
                <w:rFonts w:ascii="Times New Roman" w:hAnsi="Times New Roman" w:cs="Times New Roman"/>
              </w:rPr>
              <w:t>Oodatava mõõdetava lõpptulemuse kirjeldus (</w:t>
            </w:r>
            <w:r w:rsidRPr="00995993">
              <w:rPr>
                <w:rFonts w:ascii="Times New Roman" w:hAnsi="Times New Roman" w:cs="Times New Roman"/>
                <w:i/>
                <w:u w:val="single"/>
              </w:rPr>
              <w:t>TO BE</w:t>
            </w:r>
            <w:r w:rsidRPr="00995993">
              <w:rPr>
                <w:rFonts w:ascii="Times New Roman" w:hAnsi="Times New Roman" w:cs="Times New Roman"/>
              </w:rPr>
              <w:t>), mille saavutamisel saab projekti pidada edukaks:</w:t>
            </w:r>
          </w:p>
          <w:p w14:paraId="614329CD" w14:textId="77777777" w:rsidR="00A60696" w:rsidRPr="00995993" w:rsidRDefault="00A60696" w:rsidP="00A60696">
            <w:pPr>
              <w:pStyle w:val="ListParagraph"/>
              <w:numPr>
                <w:ilvl w:val="1"/>
                <w:numId w:val="8"/>
              </w:numPr>
              <w:jc w:val="both"/>
              <w:rPr>
                <w:rFonts w:ascii="Times New Roman" w:hAnsi="Times New Roman" w:cs="Times New Roman"/>
              </w:rPr>
            </w:pPr>
            <w:r w:rsidRPr="00995993">
              <w:rPr>
                <w:rFonts w:ascii="Times New Roman" w:hAnsi="Times New Roman" w:cs="Times New Roman"/>
                <w:u w:val="single"/>
              </w:rPr>
              <w:t>Finantsilised eesmärgid</w:t>
            </w:r>
            <w:r w:rsidRPr="00995993">
              <w:rPr>
                <w:rFonts w:ascii="Times New Roman" w:hAnsi="Times New Roman" w:cs="Times New Roman"/>
              </w:rPr>
              <w:t>: kirjeldada, milliseid kulusid soovitakse muuta, selgitada, millest muutus tulenema peaks. Sellest kirjeldusest peaks nähtuma milline on finantsiline vaade peale projekti edukat elluviimist.</w:t>
            </w:r>
          </w:p>
          <w:p w14:paraId="68A78F5D" w14:textId="77777777" w:rsidR="00A60696" w:rsidRPr="00995993" w:rsidRDefault="00A60696" w:rsidP="00A60696">
            <w:pPr>
              <w:pStyle w:val="ListParagraph"/>
              <w:numPr>
                <w:ilvl w:val="1"/>
                <w:numId w:val="8"/>
              </w:numPr>
              <w:jc w:val="both"/>
              <w:rPr>
                <w:rFonts w:ascii="Times New Roman" w:hAnsi="Times New Roman" w:cs="Times New Roman"/>
              </w:rPr>
            </w:pPr>
            <w:r w:rsidRPr="00995993">
              <w:rPr>
                <w:rFonts w:ascii="Times New Roman" w:hAnsi="Times New Roman" w:cs="Times New Roman"/>
                <w:u w:val="single"/>
              </w:rPr>
              <w:t>Protsesside muudatuste ülevaade</w:t>
            </w:r>
            <w:r w:rsidRPr="00995993">
              <w:rPr>
                <w:rFonts w:ascii="Times New Roman" w:hAnsi="Times New Roman" w:cs="Times New Roman"/>
              </w:rPr>
              <w:t>: millised ärilised protsessid</w:t>
            </w:r>
            <w:r w:rsidR="003400ED" w:rsidRPr="00995993">
              <w:rPr>
                <w:rFonts w:ascii="Times New Roman" w:hAnsi="Times New Roman" w:cs="Times New Roman"/>
              </w:rPr>
              <w:t xml:space="preserve"> (sh arendusega seotud teenus</w:t>
            </w:r>
            <w:r w:rsidR="00BF353A" w:rsidRPr="00995993">
              <w:rPr>
                <w:rFonts w:ascii="Times New Roman" w:hAnsi="Times New Roman" w:cs="Times New Roman"/>
              </w:rPr>
              <w:t>e</w:t>
            </w:r>
            <w:r w:rsidR="003400ED" w:rsidRPr="00995993">
              <w:rPr>
                <w:rFonts w:ascii="Times New Roman" w:hAnsi="Times New Roman" w:cs="Times New Roman"/>
              </w:rPr>
              <w:t>d</w:t>
            </w:r>
            <w:r w:rsidR="00C408DB" w:rsidRPr="00995993">
              <w:rPr>
                <w:rFonts w:ascii="Times New Roman" w:hAnsi="Times New Roman" w:cs="Times New Roman"/>
              </w:rPr>
              <w:t>)</w:t>
            </w:r>
            <w:r w:rsidRPr="00995993">
              <w:rPr>
                <w:rFonts w:ascii="Times New Roman" w:hAnsi="Times New Roman" w:cs="Times New Roman"/>
              </w:rPr>
              <w:t xml:space="preserve"> muutuvad ja kuidas (nt teenus muutub automaatseks, protsess viiakse paberilt elektrooniliseks, dokumendivahetus asendatakse andmevahetusega vms,</w:t>
            </w:r>
            <w:r w:rsidR="003400ED" w:rsidRPr="00995993">
              <w:rPr>
                <w:rFonts w:ascii="Times New Roman" w:hAnsi="Times New Roman" w:cs="Times New Roman"/>
              </w:rPr>
              <w:t xml:space="preserve"> sh kirjeldada muutust ajakulu</w:t>
            </w:r>
            <w:r w:rsidR="00BF353A" w:rsidRPr="00995993">
              <w:rPr>
                <w:rFonts w:ascii="Times New Roman" w:hAnsi="Times New Roman" w:cs="Times New Roman"/>
              </w:rPr>
              <w:t>s</w:t>
            </w:r>
            <w:r w:rsidRPr="00995993">
              <w:rPr>
                <w:rFonts w:ascii="Times New Roman" w:hAnsi="Times New Roman" w:cs="Times New Roman"/>
              </w:rPr>
              <w:t xml:space="preserve"> ning kuidas </w:t>
            </w:r>
            <w:r w:rsidR="003400ED" w:rsidRPr="00995993">
              <w:rPr>
                <w:rFonts w:ascii="Times New Roman" w:hAnsi="Times New Roman" w:cs="Times New Roman"/>
              </w:rPr>
              <w:t xml:space="preserve">muudatus </w:t>
            </w:r>
            <w:r w:rsidRPr="00995993">
              <w:rPr>
                <w:rFonts w:ascii="Times New Roman" w:hAnsi="Times New Roman" w:cs="Times New Roman"/>
              </w:rPr>
              <w:t xml:space="preserve">mõjutab ametnikke, </w:t>
            </w:r>
            <w:r w:rsidR="003400ED" w:rsidRPr="00995993">
              <w:rPr>
                <w:rFonts w:ascii="Times New Roman" w:hAnsi="Times New Roman" w:cs="Times New Roman"/>
              </w:rPr>
              <w:t xml:space="preserve">ettevõtteid, </w:t>
            </w:r>
            <w:r w:rsidRPr="00995993">
              <w:rPr>
                <w:rFonts w:ascii="Times New Roman" w:hAnsi="Times New Roman" w:cs="Times New Roman"/>
              </w:rPr>
              <w:t>kodanikke jne). Kas ja milliseid protsessiga seotud riske projekt maandab ja kuidas?</w:t>
            </w:r>
          </w:p>
          <w:p w14:paraId="7F33C038" w14:textId="77777777" w:rsidR="00A60696" w:rsidRPr="00995993" w:rsidRDefault="00A60696" w:rsidP="00A60696">
            <w:pPr>
              <w:pStyle w:val="ListParagraph"/>
              <w:numPr>
                <w:ilvl w:val="1"/>
                <w:numId w:val="8"/>
              </w:numPr>
              <w:jc w:val="both"/>
              <w:rPr>
                <w:rFonts w:ascii="Times New Roman" w:hAnsi="Times New Roman" w:cs="Times New Roman"/>
              </w:rPr>
            </w:pPr>
            <w:r w:rsidRPr="00995993">
              <w:rPr>
                <w:rFonts w:ascii="Times New Roman" w:hAnsi="Times New Roman" w:cs="Times New Roman"/>
                <w:u w:val="single"/>
              </w:rPr>
              <w:t>Kasutajate rahulolu</w:t>
            </w:r>
            <w:r w:rsidRPr="00995993">
              <w:rPr>
                <w:rFonts w:ascii="Times New Roman" w:hAnsi="Times New Roman" w:cs="Times New Roman"/>
              </w:rPr>
              <w:t>: ülevaade sellest millised on ootused kasutajate rahulolule infosüsteemi, teenuste ja/ või protsessidega peale projekti elluviimist. Kuidas plaanite seda hinnata?</w:t>
            </w:r>
          </w:p>
          <w:p w14:paraId="7F621196" w14:textId="77777777" w:rsidR="004E7152" w:rsidRPr="00995993" w:rsidRDefault="004E7152" w:rsidP="004E7152">
            <w:pPr>
              <w:pStyle w:val="ListParagraph"/>
              <w:numPr>
                <w:ilvl w:val="1"/>
                <w:numId w:val="8"/>
              </w:numPr>
              <w:jc w:val="both"/>
              <w:rPr>
                <w:rFonts w:ascii="Times New Roman" w:hAnsi="Times New Roman" w:cs="Times New Roman"/>
              </w:rPr>
            </w:pPr>
            <w:r w:rsidRPr="00995993">
              <w:rPr>
                <w:rFonts w:ascii="Times New Roman" w:hAnsi="Times New Roman" w:cs="Times New Roman"/>
                <w:u w:val="single"/>
              </w:rPr>
              <w:t>Tehnilise lahenduse muudatuse ülevaade</w:t>
            </w:r>
            <w:r w:rsidRPr="00995993">
              <w:rPr>
                <w:rFonts w:ascii="Times New Roman" w:hAnsi="Times New Roman" w:cs="Times New Roman"/>
              </w:rPr>
              <w:t xml:space="preserve">: juhul, kui tegemist on olemasoleva infosüsteemi asendamise või täiendamisega, siis kirjeldada üldises võtmes, milline saab olema lahenduse tehniline ülesehitus peale projekti elluviimist (näiteks, kas planeeritakse lahenduse tehnoloogilist uuendamist, </w:t>
            </w:r>
            <w:proofErr w:type="spellStart"/>
            <w:r w:rsidRPr="00995993">
              <w:rPr>
                <w:rFonts w:ascii="Times New Roman" w:hAnsi="Times New Roman" w:cs="Times New Roman"/>
              </w:rPr>
              <w:t>liidestatakse</w:t>
            </w:r>
            <w:proofErr w:type="spellEnd"/>
            <w:r w:rsidRPr="00995993">
              <w:rPr>
                <w:rFonts w:ascii="Times New Roman" w:hAnsi="Times New Roman" w:cs="Times New Roman"/>
              </w:rPr>
              <w:t xml:space="preserve"> täiendavate infosüsteemidega, et vähendada andmete topelt esitamist või mitmekordset sisestamist, võetakse kasutusele kesksed toetavad lahendused (x-tee, DVK jne)</w:t>
            </w:r>
            <w:r w:rsidR="00F11E39" w:rsidRPr="00995993">
              <w:rPr>
                <w:rFonts w:ascii="Times New Roman" w:hAnsi="Times New Roman" w:cs="Times New Roman"/>
              </w:rPr>
              <w:t>,</w:t>
            </w:r>
            <w:r w:rsidRPr="00995993">
              <w:rPr>
                <w:rFonts w:ascii="Times New Roman" w:hAnsi="Times New Roman" w:cs="Times New Roman"/>
              </w:rPr>
              <w:t xml:space="preserve"> lu</w:t>
            </w:r>
            <w:r w:rsidR="00F11E39" w:rsidRPr="00995993">
              <w:rPr>
                <w:rFonts w:ascii="Times New Roman" w:hAnsi="Times New Roman" w:cs="Times New Roman"/>
              </w:rPr>
              <w:t>uakse iseteeninduse võimalus vms</w:t>
            </w:r>
            <w:r w:rsidRPr="00995993">
              <w:rPr>
                <w:rFonts w:ascii="Times New Roman" w:hAnsi="Times New Roman" w:cs="Times New Roman"/>
              </w:rPr>
              <w:t>).</w:t>
            </w:r>
            <w:r w:rsidRPr="00995993" w:rsidDel="00D46514">
              <w:rPr>
                <w:rFonts w:ascii="Times New Roman" w:hAnsi="Times New Roman" w:cs="Times New Roman"/>
              </w:rPr>
              <w:t xml:space="preserve"> </w:t>
            </w:r>
          </w:p>
          <w:p w14:paraId="7049A166" w14:textId="77777777" w:rsidR="00BA4686" w:rsidRPr="00995993" w:rsidRDefault="00BA4686" w:rsidP="00BA4686">
            <w:pPr>
              <w:pStyle w:val="ListParagraph"/>
              <w:ind w:left="1440"/>
              <w:jc w:val="both"/>
              <w:rPr>
                <w:rFonts w:ascii="Times New Roman" w:hAnsi="Times New Roman" w:cs="Times New Roman"/>
              </w:rPr>
            </w:pPr>
          </w:p>
          <w:p w14:paraId="53C1B446" w14:textId="77777777" w:rsidR="004E7152" w:rsidRPr="00995993" w:rsidRDefault="004E7152" w:rsidP="00BA4686">
            <w:pPr>
              <w:ind w:left="360"/>
              <w:jc w:val="both"/>
              <w:rPr>
                <w:rFonts w:ascii="Times New Roman" w:hAnsi="Times New Roman" w:cs="Times New Roman"/>
              </w:rPr>
            </w:pPr>
            <w:r w:rsidRPr="00995993">
              <w:rPr>
                <w:rFonts w:ascii="Times New Roman" w:hAnsi="Times New Roman" w:cs="Times New Roman"/>
              </w:rPr>
              <w:t xml:space="preserve">Projekti tulemusi tuleb kirjeldada </w:t>
            </w:r>
            <w:r w:rsidRPr="00995993">
              <w:rPr>
                <w:rFonts w:ascii="Times New Roman" w:hAnsi="Times New Roman" w:cs="Times New Roman"/>
                <w:u w:val="single"/>
              </w:rPr>
              <w:t>selgelt mõõdetavana</w:t>
            </w:r>
            <w:r w:rsidRPr="00995993">
              <w:rPr>
                <w:rFonts w:ascii="Times New Roman" w:hAnsi="Times New Roman" w:cs="Times New Roman"/>
              </w:rPr>
              <w:t xml:space="preserve">, sealjuures </w:t>
            </w:r>
            <w:r w:rsidRPr="00995993">
              <w:rPr>
                <w:rFonts w:ascii="Times New Roman" w:hAnsi="Times New Roman" w:cs="Times New Roman"/>
                <w:u w:val="single"/>
              </w:rPr>
              <w:t>tuleb kirjeldada ka meetrika</w:t>
            </w:r>
            <w:r w:rsidRPr="00995993">
              <w:rPr>
                <w:rFonts w:ascii="Times New Roman" w:hAnsi="Times New Roman" w:cs="Times New Roman"/>
              </w:rPr>
              <w:t>, millega tulemuse saavutamist peale projekti lõppemist hinnatakse. Väli "olemasolev olukord" peab sisaldama kasutatava meetrika alusel mõõdetud tänast olukorda ning käesolevas väljas tuleb kirjeldada planeeritav siht, mille saavutamisel loetakse projekt edukaks (Nt hindamisvahend: teenuse kasutatavuse rahuloluküsimustik. Tänane keskmine hinnang 5/10-st, oodatav tulemus peale projek</w:t>
            </w:r>
            <w:r w:rsidR="00F11E39" w:rsidRPr="00995993">
              <w:rPr>
                <w:rFonts w:ascii="Times New Roman" w:hAnsi="Times New Roman" w:cs="Times New Roman"/>
              </w:rPr>
              <w:t>ti elluviimist</w:t>
            </w:r>
            <w:r w:rsidRPr="00995993">
              <w:rPr>
                <w:rFonts w:ascii="Times New Roman" w:hAnsi="Times New Roman" w:cs="Times New Roman"/>
              </w:rPr>
              <w:t xml:space="preserve"> 7,5/10-st). Vajadusel võib taotlusele lisada ka selgitava faili (nt majanduslikku ta</w:t>
            </w:r>
            <w:r w:rsidR="00F11E39" w:rsidRPr="00995993">
              <w:rPr>
                <w:rFonts w:ascii="Times New Roman" w:hAnsi="Times New Roman" w:cs="Times New Roman"/>
              </w:rPr>
              <w:t>suvusanalüüsi kajastav tabel vms</w:t>
            </w:r>
            <w:r w:rsidRPr="00995993">
              <w:rPr>
                <w:rFonts w:ascii="Times New Roman" w:hAnsi="Times New Roman" w:cs="Times New Roman"/>
              </w:rPr>
              <w:t>; sellisel juhul tuleb välja kirjeldustes viidata lisafailile</w:t>
            </w:r>
            <w:r w:rsidR="00F11E39" w:rsidRPr="00995993">
              <w:rPr>
                <w:rFonts w:ascii="Times New Roman" w:hAnsi="Times New Roman" w:cs="Times New Roman"/>
              </w:rPr>
              <w:t>,</w:t>
            </w:r>
            <w:r w:rsidRPr="00995993">
              <w:rPr>
                <w:rFonts w:ascii="Times New Roman" w:hAnsi="Times New Roman" w:cs="Times New Roman"/>
              </w:rPr>
              <w:t xml:space="preserve"> täpsustades failinime).</w:t>
            </w:r>
          </w:p>
        </w:tc>
      </w:tr>
    </w:tbl>
    <w:p w14:paraId="7B958ACD" w14:textId="77777777" w:rsidR="004E7152" w:rsidRPr="00995993" w:rsidRDefault="004E7152" w:rsidP="004E7152"/>
    <w:tbl>
      <w:tblPr>
        <w:tblStyle w:val="TableGrid"/>
        <w:tblW w:w="0" w:type="auto"/>
        <w:tblLook w:val="04A0" w:firstRow="1" w:lastRow="0" w:firstColumn="1" w:lastColumn="0" w:noHBand="0" w:noVBand="1"/>
      </w:tblPr>
      <w:tblGrid>
        <w:gridCol w:w="9212"/>
      </w:tblGrid>
      <w:tr w:rsidR="00BA4686" w:rsidRPr="00995993" w14:paraId="2CD00217" w14:textId="77777777" w:rsidTr="00BA4686">
        <w:tc>
          <w:tcPr>
            <w:tcW w:w="9212" w:type="dxa"/>
          </w:tcPr>
          <w:p w14:paraId="32FAE41E" w14:textId="77777777" w:rsidR="00BA4686" w:rsidRPr="00995993" w:rsidRDefault="00BA4686" w:rsidP="004E7152">
            <w:r w:rsidRPr="00995993">
              <w:t>VASTUSE VÄLI</w:t>
            </w:r>
          </w:p>
          <w:p w14:paraId="5E0E204C" w14:textId="77777777" w:rsidR="00D21DA2" w:rsidRPr="00FD3D51" w:rsidRDefault="00D21DA2" w:rsidP="00FD3D51">
            <w:pPr>
              <w:pStyle w:val="Default"/>
              <w:jc w:val="both"/>
              <w:rPr>
                <w:b/>
                <w:color w:val="auto"/>
              </w:rPr>
            </w:pPr>
            <w:r w:rsidRPr="00FD3D51">
              <w:rPr>
                <w:b/>
                <w:color w:val="auto"/>
              </w:rPr>
              <w:t xml:space="preserve">Relvaregister: </w:t>
            </w:r>
          </w:p>
          <w:p w14:paraId="5EF9F5CC" w14:textId="54165C3F" w:rsidR="00D21DA2" w:rsidRPr="00FD3D51" w:rsidRDefault="00D21DA2" w:rsidP="00FD3D51">
            <w:pPr>
              <w:pStyle w:val="Default"/>
              <w:jc w:val="both"/>
              <w:rPr>
                <w:color w:val="auto"/>
              </w:rPr>
            </w:pPr>
            <w:r w:rsidRPr="00FD3D51">
              <w:rPr>
                <w:color w:val="auto"/>
              </w:rPr>
              <w:t>Kaasajastatud relvaregister võimaldab teha kvaliteetseid andmeuuringuid ning on andmeallikaks relvade, lubade ja loa staatuse osas analüüside koostamiseks. Tagatud on elektrooniline andmevahetus relva kaupmeeste ja EL liikmesriikidega.</w:t>
            </w:r>
          </w:p>
          <w:p w14:paraId="36578C6B" w14:textId="77777777" w:rsidR="00D21DA2" w:rsidRPr="00FD3D51" w:rsidRDefault="00D21DA2" w:rsidP="00FD3D51">
            <w:pPr>
              <w:pStyle w:val="Default"/>
              <w:jc w:val="both"/>
              <w:rPr>
                <w:color w:val="auto"/>
              </w:rPr>
            </w:pPr>
          </w:p>
          <w:p w14:paraId="57B2C1A2" w14:textId="339CC230" w:rsidR="00BA4686"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Järelevalve on tõhus ja miinimumini on viidud soetamislubade ja relvaubade võltsimine, kuna load on digitaalsed ning kättesaadavad infosüsteemis</w:t>
            </w:r>
            <w:r w:rsidR="00FD3D51">
              <w:rPr>
                <w:rFonts w:ascii="Times New Roman" w:hAnsi="Times New Roman" w:cs="Times New Roman"/>
                <w:sz w:val="24"/>
                <w:szCs w:val="24"/>
              </w:rPr>
              <w:t>.</w:t>
            </w:r>
            <w:r w:rsidRPr="00FD3D51">
              <w:rPr>
                <w:rFonts w:ascii="Times New Roman" w:hAnsi="Times New Roman" w:cs="Times New Roman"/>
                <w:sz w:val="24"/>
                <w:szCs w:val="24"/>
              </w:rPr>
              <w:t xml:space="preserve"> Füüsilisi lube ei väljastata ning seega ei ole neid ka võimalik võltsida. Teised liikmesriigid saavad relvalube (Relvaregistris) või nende andmisest keeldumisi (menetlusinfosüsteemis) kontrollida igal ajal ja võltsimised on välistatud</w:t>
            </w:r>
          </w:p>
          <w:p w14:paraId="7FBB38BE" w14:textId="77777777" w:rsidR="00D21DA2" w:rsidRPr="00FD3D51" w:rsidRDefault="00D21DA2" w:rsidP="00FD3D51">
            <w:pPr>
              <w:jc w:val="both"/>
              <w:rPr>
                <w:rFonts w:ascii="Times New Roman" w:hAnsi="Times New Roman" w:cs="Times New Roman"/>
                <w:sz w:val="24"/>
                <w:szCs w:val="24"/>
              </w:rPr>
            </w:pPr>
          </w:p>
          <w:p w14:paraId="4C7CC982" w14:textId="77777777" w:rsidR="00D21DA2" w:rsidRPr="00FD3D51" w:rsidRDefault="00D21DA2" w:rsidP="00FD3D51">
            <w:pPr>
              <w:jc w:val="both"/>
              <w:rPr>
                <w:rFonts w:ascii="Times New Roman" w:hAnsi="Times New Roman" w:cs="Times New Roman"/>
                <w:b/>
                <w:sz w:val="24"/>
                <w:szCs w:val="24"/>
              </w:rPr>
            </w:pPr>
            <w:r w:rsidRPr="00FD3D51">
              <w:rPr>
                <w:rFonts w:ascii="Times New Roman" w:hAnsi="Times New Roman" w:cs="Times New Roman"/>
                <w:b/>
                <w:sz w:val="24"/>
                <w:szCs w:val="24"/>
              </w:rPr>
              <w:t>Menetlusinfosüsteem:</w:t>
            </w:r>
          </w:p>
          <w:p w14:paraId="6A4B5D0F"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 xml:space="preserve">Isik saab esitada taotluse PPA e-taotluskeskkonnas (esimesed arendused valmivad 2017 kevadel korduva ID-kaardi taotlemiseks, järgmises etapis lisatakse korduva passi ja seejärel relvalubadega seotu). Taotluskeskkonnast kanduvad andmed menetluse infosüsteemi, kus menetleja saab läbi viia erinevaid kontrolle süsteemipõhiselt ning algatada töövooge erinevatele osapooltele (kriminaalpolitsei, kaitsepolitsei, piirkonnapolitseinik) automaatselt. Kõigi osapoolte arvamused ja menetluse tulemused talletatakse menetluse süsteemi. Otsuse pinnalt genereeritakse digitaalne luba, mille kontrollimiseks on tagatud juurdepääsud õigustatud isikutele. Infosüsteem on integreeritud PPA identiteedihalduse ja haldusmenetluse infosüsteemidega ning kasutab nende süsteemide arenduseks juba loodud lahendusi (alustatakse 2017 </w:t>
            </w:r>
            <w:proofErr w:type="spellStart"/>
            <w:r w:rsidRPr="00FD3D51">
              <w:rPr>
                <w:rFonts w:ascii="Times New Roman" w:hAnsi="Times New Roman" w:cs="Times New Roman"/>
                <w:sz w:val="24"/>
                <w:szCs w:val="24"/>
              </w:rPr>
              <w:t>UUSISillegaali</w:t>
            </w:r>
            <w:proofErr w:type="spellEnd"/>
            <w:r w:rsidRPr="00FD3D51">
              <w:rPr>
                <w:rFonts w:ascii="Times New Roman" w:hAnsi="Times New Roman" w:cs="Times New Roman"/>
                <w:sz w:val="24"/>
                <w:szCs w:val="24"/>
              </w:rPr>
              <w:t xml:space="preserve"> arendustega ning jätkatakse RAKS arendustega haldusmenetluse mootori väljaehitamisel). Konkreetse taotluse raames lisatakse relvaloamenetluse ja järelevalvespetsiifilised rakendused.</w:t>
            </w:r>
          </w:p>
          <w:p w14:paraId="683E0AAC" w14:textId="77777777" w:rsidR="00D21DA2" w:rsidRPr="00FD3D51" w:rsidRDefault="00D21DA2" w:rsidP="00FD3D51">
            <w:pPr>
              <w:jc w:val="both"/>
              <w:rPr>
                <w:rFonts w:ascii="Times New Roman" w:hAnsi="Times New Roman" w:cs="Times New Roman"/>
                <w:sz w:val="24"/>
                <w:szCs w:val="24"/>
              </w:rPr>
            </w:pPr>
          </w:p>
          <w:p w14:paraId="2F2C5CD9" w14:textId="77777777" w:rsidR="00D21DA2" w:rsidRPr="00FD3D51" w:rsidRDefault="00D21DA2" w:rsidP="00FD3D51">
            <w:pPr>
              <w:pStyle w:val="Default"/>
              <w:jc w:val="both"/>
              <w:rPr>
                <w:b/>
                <w:color w:val="auto"/>
              </w:rPr>
            </w:pPr>
            <w:r w:rsidRPr="00FD3D51">
              <w:rPr>
                <w:b/>
                <w:color w:val="auto"/>
              </w:rPr>
              <w:t>Järelevalve:</w:t>
            </w:r>
          </w:p>
          <w:p w14:paraId="53F2CE0B" w14:textId="77777777" w:rsidR="00D21DA2" w:rsidRPr="00FD3D51" w:rsidRDefault="00D21DA2" w:rsidP="00FD3D51">
            <w:pPr>
              <w:pStyle w:val="Default"/>
              <w:jc w:val="both"/>
              <w:rPr>
                <w:color w:val="auto"/>
              </w:rPr>
            </w:pPr>
            <w:r w:rsidRPr="00FD3D51">
              <w:rPr>
                <w:color w:val="auto"/>
              </w:rPr>
              <w:t xml:space="preserve">Süsteemipõhine ja logidega menetlus tagab efektiivse järelevalve menetluskvaliteedi, aga ka ressursi koormatuse ja tähtaegadest kinnipidamise üle. </w:t>
            </w:r>
          </w:p>
          <w:p w14:paraId="24D75457"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Järelevalvemudel ja süsteemipõhised kontrollid on võimalik luua efektiivselt tehniliste lahenduste kaasabil võites oluliselt aega kohapealseteks füüsilisteks kontrollideks relva hoiukohas või laskeklubis.</w:t>
            </w:r>
          </w:p>
          <w:p w14:paraId="08DC88E7" w14:textId="77777777" w:rsidR="00D21DA2" w:rsidRPr="00FD3D51" w:rsidRDefault="00D21DA2" w:rsidP="00FD3D51">
            <w:pPr>
              <w:jc w:val="both"/>
              <w:rPr>
                <w:rFonts w:ascii="Times New Roman" w:hAnsi="Times New Roman" w:cs="Times New Roman"/>
                <w:sz w:val="24"/>
                <w:szCs w:val="24"/>
              </w:rPr>
            </w:pPr>
          </w:p>
          <w:p w14:paraId="0F7CC3E3" w14:textId="77777777" w:rsidR="00D21DA2" w:rsidRPr="00FD3D51" w:rsidRDefault="00D21DA2" w:rsidP="00FD3D51">
            <w:pPr>
              <w:pStyle w:val="Default"/>
              <w:jc w:val="both"/>
              <w:rPr>
                <w:color w:val="auto"/>
              </w:rPr>
            </w:pPr>
            <w:r w:rsidRPr="00FD3D51">
              <w:rPr>
                <w:b/>
                <w:color w:val="auto"/>
              </w:rPr>
              <w:t>Taotluste maht aastas</w:t>
            </w:r>
            <w:r w:rsidRPr="00FD3D51">
              <w:rPr>
                <w:color w:val="auto"/>
              </w:rPr>
              <w:t xml:space="preserve">: </w:t>
            </w:r>
          </w:p>
          <w:p w14:paraId="40739742" w14:textId="3B6106EF"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Relvalubade taotlemise maht on aastate lõikes suhteliselt stabiilne kõikudes aastate lõikes mõnevõrra. 2016 aastal on märgata esmataotlejate arvu kasvu, kuid üldine taotlejate arv on jäänud võrrel</w:t>
            </w:r>
            <w:r w:rsidR="007F551D">
              <w:rPr>
                <w:rFonts w:ascii="Times New Roman" w:hAnsi="Times New Roman" w:cs="Times New Roman"/>
                <w:sz w:val="24"/>
                <w:szCs w:val="24"/>
              </w:rPr>
              <w:t>d</w:t>
            </w:r>
            <w:r w:rsidRPr="00FD3D51">
              <w:rPr>
                <w:rFonts w:ascii="Times New Roman" w:hAnsi="Times New Roman" w:cs="Times New Roman"/>
                <w:sz w:val="24"/>
                <w:szCs w:val="24"/>
              </w:rPr>
              <w:t>avaks eelmiste aastatega. Seega prognoosime stabiilsuse jätkumist.</w:t>
            </w:r>
          </w:p>
          <w:p w14:paraId="2D7E96DE" w14:textId="77777777" w:rsidR="00D21DA2" w:rsidRPr="00FD3D51" w:rsidRDefault="00D21DA2" w:rsidP="00FD3D51">
            <w:pPr>
              <w:jc w:val="both"/>
              <w:rPr>
                <w:rFonts w:ascii="Times New Roman" w:hAnsi="Times New Roman" w:cs="Times New Roman"/>
                <w:sz w:val="24"/>
                <w:szCs w:val="24"/>
              </w:rPr>
            </w:pPr>
          </w:p>
          <w:p w14:paraId="6C6E9EF5" w14:textId="77777777" w:rsidR="00D21DA2" w:rsidRPr="00FD3D51" w:rsidRDefault="00D21DA2" w:rsidP="00FD3D51">
            <w:pPr>
              <w:jc w:val="both"/>
              <w:rPr>
                <w:rFonts w:ascii="Times New Roman" w:hAnsi="Times New Roman" w:cs="Times New Roman"/>
                <w:b/>
                <w:sz w:val="24"/>
                <w:szCs w:val="24"/>
              </w:rPr>
            </w:pPr>
            <w:r w:rsidRPr="00FD3D51">
              <w:rPr>
                <w:rFonts w:ascii="Times New Roman" w:hAnsi="Times New Roman" w:cs="Times New Roman"/>
                <w:b/>
                <w:sz w:val="24"/>
                <w:szCs w:val="24"/>
              </w:rPr>
              <w:t>Kasutusmugavus:</w:t>
            </w:r>
          </w:p>
          <w:p w14:paraId="6AD514D0"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t>Automaatsed süsteemisisesed päringud</w:t>
            </w:r>
            <w:r w:rsidRPr="00FD3D51">
              <w:rPr>
                <w:rFonts w:ascii="Times New Roman" w:hAnsi="Times New Roman" w:cs="Times New Roman"/>
                <w:sz w:val="24"/>
                <w:szCs w:val="24"/>
              </w:rPr>
              <w:t xml:space="preserve"> – eesmärk on asendada võimlaikult suures mahus käsitsi päringuid süsteemisiseste automaatsete kontrollide ja IS-üleste otsingutega.</w:t>
            </w:r>
          </w:p>
          <w:p w14:paraId="0B8C5A7D" w14:textId="77777777" w:rsidR="00D21DA2" w:rsidRPr="00FD3D51" w:rsidRDefault="00D21DA2" w:rsidP="00FD3D51">
            <w:pPr>
              <w:jc w:val="both"/>
              <w:rPr>
                <w:rFonts w:ascii="Times New Roman" w:hAnsi="Times New Roman" w:cs="Times New Roman"/>
                <w:b/>
                <w:sz w:val="24"/>
                <w:szCs w:val="24"/>
              </w:rPr>
            </w:pPr>
          </w:p>
          <w:p w14:paraId="227828AE"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t>Eeltäidetud andmed:</w:t>
            </w:r>
            <w:r w:rsidRPr="00FD3D51">
              <w:rPr>
                <w:rFonts w:ascii="Times New Roman" w:hAnsi="Times New Roman" w:cs="Times New Roman"/>
                <w:sz w:val="24"/>
                <w:szCs w:val="24"/>
              </w:rPr>
              <w:t xml:space="preserve"> luua süsteemile funktsionaalsus, mis viiks ühtede ja samade andmete korduva sisestuse minimaalseks ja kasutaks juba süsteemi talletatud andmeid viisil, kus ametnikul jääks vaid üle kontrollida ja veenduda andmete korrektsuses. Lahendus aitaks vähendada ka sisestusvigu ning aitaks kaasa kõrgemale andmekvaliteedile. Isikuandmete vaates on juba täna kogu isikuandmete komplekt </w:t>
            </w:r>
            <w:proofErr w:type="spellStart"/>
            <w:r w:rsidRPr="00FD3D51">
              <w:rPr>
                <w:rFonts w:ascii="Times New Roman" w:hAnsi="Times New Roman" w:cs="Times New Roman"/>
                <w:sz w:val="24"/>
                <w:szCs w:val="24"/>
              </w:rPr>
              <w:t>UUSIS-s</w:t>
            </w:r>
            <w:proofErr w:type="spellEnd"/>
            <w:r w:rsidRPr="00FD3D51">
              <w:rPr>
                <w:rFonts w:ascii="Times New Roman" w:hAnsi="Times New Roman" w:cs="Times New Roman"/>
                <w:sz w:val="24"/>
                <w:szCs w:val="24"/>
              </w:rPr>
              <w:t xml:space="preserve"> olemas ja saaks efektiivselt kasutada juba isikult varem kogutud/hõivatud isikuandmeid. </w:t>
            </w:r>
          </w:p>
          <w:p w14:paraId="76BD68AF" w14:textId="77777777" w:rsidR="00D21DA2" w:rsidRPr="00FD3D51" w:rsidRDefault="00D21DA2" w:rsidP="00FD3D51">
            <w:pPr>
              <w:jc w:val="both"/>
              <w:rPr>
                <w:rFonts w:ascii="Times New Roman" w:hAnsi="Times New Roman" w:cs="Times New Roman"/>
                <w:sz w:val="24"/>
                <w:szCs w:val="24"/>
              </w:rPr>
            </w:pPr>
          </w:p>
          <w:p w14:paraId="5B65FABB"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t xml:space="preserve">Iseteenindus: </w:t>
            </w:r>
            <w:r w:rsidRPr="00FD3D51">
              <w:rPr>
                <w:rFonts w:ascii="Times New Roman" w:hAnsi="Times New Roman" w:cs="Times New Roman"/>
                <w:sz w:val="24"/>
                <w:szCs w:val="24"/>
              </w:rPr>
              <w:t xml:space="preserve">taotlejal on võimalik ise esitada vajalikke andmeid ilma PPA-d külastamata. Samuti luua lahendused lisaandmete edastuseks PPA-le ilma PPA-d külastamata. Haakub PPA e-taotluskeskkonna kontseptsiooniga, kuid siinkohal seotud andmete kandumisega taotluskeskkonnast menetluskeskkonda. Lahendus hoiab kokku nii ametniku kui taotleja kulu ja aega. Samuti hakkavad relvakaupmehed sisestama andmeid relvade ja laskemoona müügi kohta ning saama menetluskeskkonna kaudu ka infot olemasolevate soetuslubade kohta, mis </w:t>
            </w:r>
            <w:r w:rsidRPr="00FD3D51">
              <w:rPr>
                <w:rFonts w:ascii="Times New Roman" w:hAnsi="Times New Roman" w:cs="Times New Roman"/>
                <w:sz w:val="24"/>
                <w:szCs w:val="24"/>
              </w:rPr>
              <w:lastRenderedPageBreak/>
              <w:t xml:space="preserve">omakorda muudab kõik relvadega seotud tegevused oluliselt paremini jälgitavaks ning kokkuvõttes muudab keskkonna turvalisemaks. </w:t>
            </w:r>
          </w:p>
          <w:p w14:paraId="7250CD32" w14:textId="77777777" w:rsidR="00D21DA2" w:rsidRPr="00FD3D51" w:rsidRDefault="00D21DA2" w:rsidP="00FD3D51">
            <w:pPr>
              <w:jc w:val="both"/>
              <w:rPr>
                <w:rFonts w:ascii="Times New Roman" w:hAnsi="Times New Roman" w:cs="Times New Roman"/>
                <w:sz w:val="24"/>
                <w:szCs w:val="24"/>
              </w:rPr>
            </w:pPr>
          </w:p>
          <w:p w14:paraId="20DCDB45"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t>Automaatteavitus:</w:t>
            </w:r>
            <w:r w:rsidRPr="00FD3D51">
              <w:rPr>
                <w:rFonts w:ascii="Times New Roman" w:hAnsi="Times New Roman" w:cs="Times New Roman"/>
                <w:sz w:val="24"/>
                <w:szCs w:val="24"/>
              </w:rPr>
              <w:t xml:space="preserve"> inimene saab jälgida tema taotluse seisu ja väljastatud loa staatust reaalajas.  </w:t>
            </w:r>
          </w:p>
          <w:p w14:paraId="53D4B351" w14:textId="77777777" w:rsidR="00D21DA2" w:rsidRPr="00FD3D51" w:rsidRDefault="00D21DA2" w:rsidP="00FD3D51">
            <w:pPr>
              <w:jc w:val="both"/>
              <w:rPr>
                <w:rFonts w:ascii="Times New Roman" w:hAnsi="Times New Roman" w:cs="Times New Roman"/>
                <w:sz w:val="24"/>
                <w:szCs w:val="24"/>
              </w:rPr>
            </w:pPr>
          </w:p>
          <w:p w14:paraId="21F00EAF"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b/>
                <w:sz w:val="24"/>
                <w:szCs w:val="24"/>
              </w:rPr>
              <w:t xml:space="preserve">Süsteemikontrollid: </w:t>
            </w:r>
            <w:r w:rsidRPr="00FD3D51">
              <w:rPr>
                <w:rFonts w:ascii="Times New Roman" w:hAnsi="Times New Roman" w:cs="Times New Roman"/>
                <w:sz w:val="24"/>
                <w:szCs w:val="24"/>
              </w:rPr>
              <w:t>realiseeritud on lahendused, mis aitavad ametnikku korrektsel andmete sisestusel (näiteks kuupäeva formaadi kontroll, aadressandmete kontroll (</w:t>
            </w:r>
            <w:proofErr w:type="spellStart"/>
            <w:r w:rsidRPr="00FD3D51">
              <w:rPr>
                <w:rFonts w:ascii="Times New Roman" w:hAnsi="Times New Roman" w:cs="Times New Roman"/>
                <w:sz w:val="24"/>
                <w:szCs w:val="24"/>
              </w:rPr>
              <w:t>liidestus</w:t>
            </w:r>
            <w:proofErr w:type="spellEnd"/>
            <w:r w:rsidRPr="00FD3D51">
              <w:rPr>
                <w:rFonts w:ascii="Times New Roman" w:hAnsi="Times New Roman" w:cs="Times New Roman"/>
                <w:sz w:val="24"/>
                <w:szCs w:val="24"/>
              </w:rPr>
              <w:t xml:space="preserve"> ADS-iga), õiguslike aluste kontroll, taotluse esitamise koha kontrollid jne). Tulemuseks on kõrgem andmekvaliteet ja sellega kokku hoitud kasvõi näiteks analüütikute tööaega vigade pideva otsimise ning hiljem süsteemi administraatori tööaega, kes neid pidevalt korrastab. Iseäranis oluliseks peab PPA süsteemi kaasabil lahenduse loomist, kus menetluse käigus on võimalik süsteemikontrollide kaudu saada eelnevalt kokkulepitud riskiprofiilide </w:t>
            </w:r>
            <w:proofErr w:type="spellStart"/>
            <w:r w:rsidRPr="00FD3D51">
              <w:rPr>
                <w:rFonts w:ascii="Times New Roman" w:hAnsi="Times New Roman" w:cs="Times New Roman"/>
                <w:sz w:val="24"/>
                <w:szCs w:val="24"/>
              </w:rPr>
              <w:t>hit’te</w:t>
            </w:r>
            <w:proofErr w:type="spellEnd"/>
            <w:r w:rsidRPr="00FD3D51">
              <w:rPr>
                <w:rFonts w:ascii="Times New Roman" w:hAnsi="Times New Roman" w:cs="Times New Roman"/>
                <w:sz w:val="24"/>
                <w:szCs w:val="24"/>
              </w:rPr>
              <w:t>.</w:t>
            </w:r>
          </w:p>
          <w:p w14:paraId="11700467" w14:textId="77777777" w:rsidR="00D21DA2" w:rsidRPr="00FD3D51" w:rsidRDefault="00D21DA2" w:rsidP="00FD3D51">
            <w:pPr>
              <w:jc w:val="both"/>
              <w:rPr>
                <w:rFonts w:ascii="Times New Roman" w:hAnsi="Times New Roman" w:cs="Times New Roman"/>
                <w:sz w:val="24"/>
                <w:szCs w:val="24"/>
              </w:rPr>
            </w:pPr>
          </w:p>
          <w:p w14:paraId="11659912" w14:textId="77777777" w:rsidR="00D21DA2" w:rsidRPr="00FD3D51" w:rsidRDefault="00D21DA2" w:rsidP="00FD3D51">
            <w:pPr>
              <w:jc w:val="both"/>
              <w:rPr>
                <w:rFonts w:ascii="Times New Roman" w:hAnsi="Times New Roman" w:cs="Times New Roman"/>
                <w:b/>
                <w:sz w:val="24"/>
                <w:szCs w:val="24"/>
              </w:rPr>
            </w:pPr>
            <w:r w:rsidRPr="00FD3D51">
              <w:rPr>
                <w:rFonts w:ascii="Times New Roman" w:hAnsi="Times New Roman" w:cs="Times New Roman"/>
                <w:b/>
                <w:sz w:val="24"/>
                <w:szCs w:val="24"/>
              </w:rPr>
              <w:t>Haldamine ja rahaline mõju:</w:t>
            </w:r>
          </w:p>
          <w:p w14:paraId="05702BF6"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 xml:space="preserve">Arvesse tuleb võtta, et uuel süsteemil hakkab olema oma meeskond, kes pidevalt uuendab ja täiendab infosüsteemi. Platvormid saavad olema kaasaegsemad, seega dünaamilisemad (kergem hallata ka tulevikus) ning süsteem saab korralikud logid. </w:t>
            </w:r>
          </w:p>
          <w:p w14:paraId="3B531F5A" w14:textId="77777777" w:rsidR="00D21DA2" w:rsidRPr="00FD3D51" w:rsidRDefault="00D21DA2" w:rsidP="00FD3D51">
            <w:pPr>
              <w:jc w:val="both"/>
              <w:rPr>
                <w:rFonts w:ascii="Times New Roman" w:hAnsi="Times New Roman" w:cs="Times New Roman"/>
                <w:sz w:val="24"/>
                <w:szCs w:val="24"/>
              </w:rPr>
            </w:pPr>
          </w:p>
          <w:p w14:paraId="7EE6839B" w14:textId="77777777" w:rsidR="00D21DA2" w:rsidRPr="00FD3D51" w:rsidRDefault="00D21DA2" w:rsidP="00FD3D51">
            <w:pPr>
              <w:jc w:val="both"/>
              <w:rPr>
                <w:rFonts w:ascii="Times New Roman" w:hAnsi="Times New Roman" w:cs="Times New Roman"/>
                <w:sz w:val="24"/>
                <w:szCs w:val="24"/>
              </w:rPr>
            </w:pPr>
            <w:r w:rsidRPr="00FD3D51">
              <w:rPr>
                <w:rFonts w:ascii="Times New Roman" w:hAnsi="Times New Roman" w:cs="Times New Roman"/>
                <w:sz w:val="24"/>
                <w:szCs w:val="24"/>
              </w:rPr>
              <w:t xml:space="preserve">Arendus on hõlmatud visiooniga, kus juba loodud haldusmenetlusel on üks ja ühine nn keskne mootor (alustatakse </w:t>
            </w:r>
            <w:proofErr w:type="spellStart"/>
            <w:r w:rsidRPr="00FD3D51">
              <w:rPr>
                <w:rFonts w:ascii="Times New Roman" w:hAnsi="Times New Roman" w:cs="Times New Roman"/>
                <w:sz w:val="24"/>
                <w:szCs w:val="24"/>
              </w:rPr>
              <w:t>UUSISillegaal</w:t>
            </w:r>
            <w:proofErr w:type="spellEnd"/>
            <w:r w:rsidRPr="00FD3D51">
              <w:rPr>
                <w:rFonts w:ascii="Times New Roman" w:hAnsi="Times New Roman" w:cs="Times New Roman"/>
                <w:sz w:val="24"/>
                <w:szCs w:val="24"/>
              </w:rPr>
              <w:t xml:space="preserve"> ja RAKS arendustega).</w:t>
            </w:r>
          </w:p>
          <w:p w14:paraId="6C53C84B" w14:textId="77777777" w:rsidR="00D21DA2" w:rsidRPr="00FD3D51" w:rsidRDefault="00D21DA2" w:rsidP="00FD3D51">
            <w:pPr>
              <w:jc w:val="both"/>
              <w:rPr>
                <w:rFonts w:ascii="Times New Roman" w:hAnsi="Times New Roman" w:cs="Times New Roman"/>
                <w:sz w:val="24"/>
                <w:szCs w:val="24"/>
              </w:rPr>
            </w:pPr>
          </w:p>
          <w:p w14:paraId="6537D02B" w14:textId="77777777" w:rsidR="00D21DA2" w:rsidRPr="00FD3D51" w:rsidRDefault="00D21DA2" w:rsidP="00FD3D51">
            <w:pPr>
              <w:jc w:val="both"/>
              <w:rPr>
                <w:rFonts w:ascii="Times New Roman" w:hAnsi="Times New Roman" w:cs="Times New Roman"/>
                <w:b/>
                <w:sz w:val="24"/>
                <w:szCs w:val="24"/>
              </w:rPr>
            </w:pPr>
            <w:r w:rsidRPr="00FD3D51">
              <w:rPr>
                <w:rFonts w:ascii="Times New Roman" w:hAnsi="Times New Roman" w:cs="Times New Roman"/>
                <w:b/>
                <w:sz w:val="24"/>
                <w:szCs w:val="24"/>
              </w:rPr>
              <w:t>Logid:</w:t>
            </w:r>
          </w:p>
          <w:p w14:paraId="2939E341" w14:textId="77777777" w:rsidR="00D21DA2" w:rsidRPr="00995993" w:rsidRDefault="00D21DA2" w:rsidP="00FD3D51">
            <w:pPr>
              <w:jc w:val="both"/>
            </w:pPr>
            <w:r w:rsidRPr="00FD3D51">
              <w:rPr>
                <w:rFonts w:ascii="Times New Roman" w:hAnsi="Times New Roman" w:cs="Times New Roman"/>
                <w:sz w:val="24"/>
                <w:szCs w:val="24"/>
              </w:rPr>
              <w:t>Logimise osa relvaregistri osas on parandatud ja uue loodava loataotluse menetlemise süsteemis on arendatud logimine, mille abil on võimalik nii tagantjärgi tuvastada tehtud toimingute sisu, kui ka saada statistilisi andmeid töökoormuse ja ressursi efektiivse rakendamise osas üle Eesti.</w:t>
            </w:r>
          </w:p>
        </w:tc>
      </w:tr>
    </w:tbl>
    <w:p w14:paraId="42ECFF27" w14:textId="77777777" w:rsidR="00BA4686" w:rsidRPr="00995993" w:rsidRDefault="00BA4686" w:rsidP="004E7152"/>
    <w:p w14:paraId="190549FF"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mõju</w:t>
      </w:r>
    </w:p>
    <w:tbl>
      <w:tblPr>
        <w:tblStyle w:val="TableGrid"/>
        <w:tblW w:w="0" w:type="auto"/>
        <w:tblLook w:val="04A0" w:firstRow="1" w:lastRow="0" w:firstColumn="1" w:lastColumn="0" w:noHBand="0" w:noVBand="1"/>
      </w:tblPr>
      <w:tblGrid>
        <w:gridCol w:w="9212"/>
      </w:tblGrid>
      <w:tr w:rsidR="00D43A43" w:rsidRPr="00995993" w14:paraId="04E98865" w14:textId="77777777" w:rsidTr="00D43A43">
        <w:tc>
          <w:tcPr>
            <w:tcW w:w="9212" w:type="dxa"/>
          </w:tcPr>
          <w:p w14:paraId="7AF47268"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Kirjeldada olemasoleva olukorra (</w:t>
            </w:r>
            <w:r w:rsidRPr="00995993">
              <w:rPr>
                <w:rFonts w:ascii="Times New Roman" w:hAnsi="Times New Roman" w:cs="Times New Roman"/>
                <w:i/>
              </w:rPr>
              <w:t>AS IS</w:t>
            </w:r>
            <w:r w:rsidRPr="00995993">
              <w:rPr>
                <w:rFonts w:ascii="Times New Roman" w:hAnsi="Times New Roman" w:cs="Times New Roman"/>
              </w:rPr>
              <w:t>) ja projekt tulemuse (</w:t>
            </w:r>
            <w:r w:rsidRPr="00995993">
              <w:rPr>
                <w:rFonts w:ascii="Times New Roman" w:hAnsi="Times New Roman" w:cs="Times New Roman"/>
                <w:i/>
              </w:rPr>
              <w:t>TO BE</w:t>
            </w:r>
            <w:r w:rsidRPr="00995993">
              <w:rPr>
                <w:rFonts w:ascii="Times New Roman" w:hAnsi="Times New Roman" w:cs="Times New Roman"/>
              </w:rPr>
              <w:t xml:space="preserve">) </w:t>
            </w:r>
            <w:r w:rsidRPr="00995993">
              <w:rPr>
                <w:rFonts w:ascii="Times New Roman" w:hAnsi="Times New Roman" w:cs="Times New Roman"/>
                <w:u w:val="single"/>
              </w:rPr>
              <w:t>VAHE</w:t>
            </w:r>
            <w:r w:rsidRPr="00995993">
              <w:rPr>
                <w:rFonts w:ascii="Times New Roman" w:hAnsi="Times New Roman" w:cs="Times New Roman"/>
              </w:rPr>
              <w:t xml:space="preserve"> ehk selle konkreetse elluviidava </w:t>
            </w:r>
            <w:r w:rsidRPr="00995993">
              <w:rPr>
                <w:rFonts w:ascii="Times New Roman" w:hAnsi="Times New Roman" w:cs="Times New Roman"/>
                <w:u w:val="single"/>
              </w:rPr>
              <w:t>PROJEKTI MÕJU</w:t>
            </w:r>
            <w:r w:rsidRPr="00995993">
              <w:rPr>
                <w:rFonts w:ascii="Times New Roman" w:hAnsi="Times New Roman" w:cs="Times New Roman"/>
              </w:rPr>
              <w:t xml:space="preserve"> (sh finantsiline mõju - millises ulatuses kulud muutuvad, esitades kalkulatsiooni alused, äriprotsesside muudatused jm oluline). </w:t>
            </w:r>
          </w:p>
          <w:p w14:paraId="0ED5F785"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Juhul, kui tegemist on suurema projekti alametapiga, siis eristada selgelt selle konkreetse alamprojekti ning suurema projekti mõjude kirjeldused. </w:t>
            </w:r>
          </w:p>
          <w:p w14:paraId="418566FC"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Mõjude hindamisel tuleb minimaalselt kirjeldada, milline on oodatav projekti mõju ulatus organisatsiooni töötajatele ning protsessi kaasatud teistele osapooltele (näiteks: ettevõtted, kodanikud).</w:t>
            </w:r>
          </w:p>
          <w:p w14:paraId="35CC97D5" w14:textId="77777777" w:rsidR="00D43A43" w:rsidRPr="00995993" w:rsidRDefault="002B7C01"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Juhul</w:t>
            </w:r>
            <w:r w:rsidR="00A60696" w:rsidRPr="00995993">
              <w:rPr>
                <w:rFonts w:ascii="Times New Roman" w:hAnsi="Times New Roman" w:cs="Times New Roman"/>
              </w:rPr>
              <w:t>, kui lisaks mõõdetavatele peamistele tulemustele kaasnevad projekti elluviimisega ka muud sotsiaalsed või majanduslikud kasud, mida otseselt ei mõõdeta (kuna need ei ole seotud peamiste taotletavate eesmärkidega), siis tuleks ka need kaasnevad mõjud kirjeldada.</w:t>
            </w:r>
          </w:p>
        </w:tc>
      </w:tr>
    </w:tbl>
    <w:p w14:paraId="0E223F25"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1190606E" w14:textId="77777777" w:rsidTr="00BA4686">
        <w:tc>
          <w:tcPr>
            <w:tcW w:w="9212" w:type="dxa"/>
          </w:tcPr>
          <w:p w14:paraId="52DD279C" w14:textId="62496E18" w:rsidR="00BA4686" w:rsidRPr="00995993" w:rsidRDefault="00BA4686" w:rsidP="00D43A43">
            <w:r w:rsidRPr="00995993">
              <w:t>VASTUSE VÄLI</w:t>
            </w:r>
          </w:p>
          <w:p w14:paraId="3F5FCD46" w14:textId="11E769F7" w:rsidR="00CF4C9A" w:rsidRPr="004B0EFB" w:rsidRDefault="00CF4C9A" w:rsidP="004B0EFB">
            <w:pPr>
              <w:rPr>
                <w:rFonts w:ascii="Times New Roman" w:hAnsi="Times New Roman" w:cs="Times New Roman"/>
                <w:sz w:val="24"/>
                <w:szCs w:val="24"/>
              </w:rPr>
            </w:pPr>
            <w:r w:rsidRPr="004B0EFB">
              <w:rPr>
                <w:rFonts w:ascii="Times New Roman" w:hAnsi="Times New Roman" w:cs="Times New Roman"/>
                <w:sz w:val="24"/>
                <w:szCs w:val="24"/>
              </w:rPr>
              <w:t xml:space="preserve">Infotehnoloogilise lahenduse realiseerimisel on kogu relvaloa taotlemine ja menetlemine viidud infosüsteemipõhiseks. Lahendusega on </w:t>
            </w:r>
            <w:proofErr w:type="spellStart"/>
            <w:r w:rsidRPr="004B0EFB">
              <w:rPr>
                <w:rFonts w:ascii="Times New Roman" w:hAnsi="Times New Roman" w:cs="Times New Roman"/>
                <w:sz w:val="24"/>
                <w:szCs w:val="24"/>
              </w:rPr>
              <w:t>liidestatud</w:t>
            </w:r>
            <w:proofErr w:type="spellEnd"/>
            <w:r w:rsidRPr="004B0EFB">
              <w:rPr>
                <w:rFonts w:ascii="Times New Roman" w:hAnsi="Times New Roman" w:cs="Times New Roman"/>
                <w:sz w:val="24"/>
                <w:szCs w:val="24"/>
              </w:rPr>
              <w:t xml:space="preserve"> relvakaupmehed ja tagatud on võimalus</w:t>
            </w:r>
            <w:r>
              <w:t xml:space="preserve"> </w:t>
            </w:r>
            <w:r w:rsidRPr="004B0EFB">
              <w:rPr>
                <w:rFonts w:ascii="Times New Roman" w:hAnsi="Times New Roman" w:cs="Times New Roman"/>
                <w:sz w:val="24"/>
                <w:szCs w:val="24"/>
              </w:rPr>
              <w:t>kontrollida väljastatud loa staatust reaalajas. Tagatud on paberivaba menetlus, efektiivne järelevalve menetluskvaliteedi üle ja võimalus juhtida menetlusressurssi efektiivselt. Lahenduse edukal rakendamisel</w:t>
            </w:r>
            <w:r w:rsidR="004B0EFB">
              <w:rPr>
                <w:rFonts w:ascii="Times New Roman" w:hAnsi="Times New Roman" w:cs="Times New Roman"/>
                <w:sz w:val="24"/>
                <w:szCs w:val="24"/>
              </w:rPr>
              <w:t xml:space="preserve"> loodab PPA lisaks</w:t>
            </w:r>
            <w:r w:rsidRPr="004B0EFB">
              <w:rPr>
                <w:rFonts w:ascii="Times New Roman" w:hAnsi="Times New Roman" w:cs="Times New Roman"/>
                <w:sz w:val="24"/>
                <w:szCs w:val="24"/>
              </w:rPr>
              <w:t>:</w:t>
            </w:r>
          </w:p>
          <w:p w14:paraId="4D6CCEE1" w14:textId="1AC61512" w:rsidR="00CF4C9A" w:rsidRPr="004B0EFB" w:rsidRDefault="00CF4C9A" w:rsidP="004B0EFB">
            <w:pPr>
              <w:pStyle w:val="ListParagraph"/>
              <w:numPr>
                <w:ilvl w:val="0"/>
                <w:numId w:val="30"/>
              </w:numPr>
              <w:jc w:val="both"/>
              <w:rPr>
                <w:rFonts w:ascii="Times New Roman" w:hAnsi="Times New Roman" w:cs="Times New Roman"/>
                <w:sz w:val="24"/>
                <w:szCs w:val="24"/>
              </w:rPr>
            </w:pPr>
            <w:r w:rsidRPr="004B0EFB">
              <w:rPr>
                <w:rFonts w:ascii="Times New Roman" w:hAnsi="Times New Roman" w:cs="Times New Roman"/>
                <w:sz w:val="24"/>
                <w:szCs w:val="24"/>
              </w:rPr>
              <w:t xml:space="preserve">tõhustada oluliselt relvaseaduse alusel läbiviidavaid järelevalvetoiminguid nii </w:t>
            </w:r>
            <w:r w:rsidRPr="004B0EFB">
              <w:rPr>
                <w:rFonts w:ascii="Times New Roman" w:hAnsi="Times New Roman" w:cs="Times New Roman"/>
                <w:sz w:val="24"/>
                <w:szCs w:val="24"/>
              </w:rPr>
              <w:lastRenderedPageBreak/>
              <w:t>füüsilisest isikust loa omanike, taotlejate, aga ka juriidiliste isikute üle (kuni paikvaatlusteni välja);</w:t>
            </w:r>
          </w:p>
          <w:p w14:paraId="2D5D025C" w14:textId="28E6E6E0" w:rsidR="00C16D1C" w:rsidRPr="004B0EFB" w:rsidRDefault="00CF4C9A" w:rsidP="004B0EFB">
            <w:pPr>
              <w:pStyle w:val="ListParagraph"/>
              <w:numPr>
                <w:ilvl w:val="0"/>
                <w:numId w:val="30"/>
              </w:numPr>
              <w:jc w:val="both"/>
              <w:rPr>
                <w:rFonts w:ascii="Times New Roman" w:hAnsi="Times New Roman" w:cs="Times New Roman"/>
                <w:sz w:val="24"/>
                <w:szCs w:val="24"/>
              </w:rPr>
            </w:pPr>
            <w:r w:rsidRPr="004B0EFB">
              <w:rPr>
                <w:rFonts w:ascii="Times New Roman" w:hAnsi="Times New Roman" w:cs="Times New Roman"/>
                <w:sz w:val="24"/>
                <w:szCs w:val="24"/>
              </w:rPr>
              <w:t xml:space="preserve">ka täiendavat ressursi kokkuhoidu, mida on võimalik suunata näiteks IKT-lahenduste jätkusuutlikkuse tagamisele. </w:t>
            </w:r>
          </w:p>
          <w:p w14:paraId="1001CECD" w14:textId="2B997E55" w:rsidR="00CF4C9A" w:rsidRPr="004B0EFB" w:rsidRDefault="00CF4C9A" w:rsidP="004B0EFB">
            <w:pPr>
              <w:jc w:val="both"/>
              <w:rPr>
                <w:rFonts w:ascii="Times New Roman" w:hAnsi="Times New Roman" w:cs="Times New Roman"/>
                <w:sz w:val="24"/>
                <w:szCs w:val="24"/>
              </w:rPr>
            </w:pPr>
            <w:r w:rsidRPr="004B0EFB">
              <w:rPr>
                <w:rFonts w:ascii="Times New Roman" w:hAnsi="Times New Roman" w:cs="Times New Roman"/>
                <w:sz w:val="24"/>
                <w:szCs w:val="24"/>
              </w:rPr>
              <w:t xml:space="preserve">Lahenduse realiseerimisel on kliendil võimalik taotleda luba kodust lahkumata, saada luba digitaalselt, mis on reaalajas kontrollitav kõigile õigustatud osapooltele. Lahenduse realiseerimisega </w:t>
            </w:r>
            <w:r w:rsidR="004B0EFB" w:rsidRPr="004B0EFB">
              <w:rPr>
                <w:rFonts w:ascii="Times New Roman" w:hAnsi="Times New Roman" w:cs="Times New Roman"/>
                <w:sz w:val="24"/>
                <w:szCs w:val="24"/>
              </w:rPr>
              <w:t>on tagatud reaalajas infovahetus relvakaupmeestega. Oluliselt on tõusnud PPA menetlustöö efektiivsus.</w:t>
            </w:r>
          </w:p>
          <w:p w14:paraId="546DC0F5" w14:textId="07D9108F" w:rsidR="00CF4C9A" w:rsidRPr="00995993" w:rsidRDefault="00CF4C9A" w:rsidP="00CF4C9A"/>
        </w:tc>
      </w:tr>
    </w:tbl>
    <w:p w14:paraId="6AD0253D" w14:textId="77777777" w:rsidR="006E3F86" w:rsidRPr="00995993" w:rsidRDefault="006E3F86" w:rsidP="00A60696"/>
    <w:p w14:paraId="4E3187BA" w14:textId="77777777" w:rsidR="00A60696" w:rsidRPr="00995993" w:rsidRDefault="00A60696" w:rsidP="00A60696">
      <w:pPr>
        <w:pStyle w:val="ListParagraph"/>
        <w:numPr>
          <w:ilvl w:val="0"/>
          <w:numId w:val="22"/>
        </w:numPr>
        <w:rPr>
          <w:rFonts w:ascii="Times New Roman" w:hAnsi="Times New Roman" w:cs="Times New Roman"/>
          <w:b/>
          <w:smallCaps/>
          <w:sz w:val="24"/>
          <w:szCs w:val="24"/>
        </w:rPr>
      </w:pPr>
      <w:r w:rsidRPr="00995993">
        <w:rPr>
          <w:rFonts w:ascii="Times New Roman" w:hAnsi="Times New Roman" w:cs="Times New Roman"/>
          <w:b/>
          <w:smallCaps/>
          <w:sz w:val="24"/>
          <w:szCs w:val="24"/>
        </w:rPr>
        <w:t>Õiguslik regulatsioon</w:t>
      </w:r>
    </w:p>
    <w:tbl>
      <w:tblPr>
        <w:tblStyle w:val="TableGrid"/>
        <w:tblW w:w="0" w:type="auto"/>
        <w:tblLook w:val="04A0" w:firstRow="1" w:lastRow="0" w:firstColumn="1" w:lastColumn="0" w:noHBand="0" w:noVBand="1"/>
      </w:tblPr>
      <w:tblGrid>
        <w:gridCol w:w="9212"/>
      </w:tblGrid>
      <w:tr w:rsidR="00A60696" w:rsidRPr="00995993" w14:paraId="27823368" w14:textId="77777777" w:rsidTr="00657CFF">
        <w:tc>
          <w:tcPr>
            <w:tcW w:w="9212" w:type="dxa"/>
          </w:tcPr>
          <w:p w14:paraId="5D30BA11"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regulatsioonides on kitsaskohti, siis kirjeldada lühidalt, mida on vaja muuta  ning kui kaugel ollakse planeeritud regulatsioonide muudatuste elluviimisega?</w:t>
            </w:r>
          </w:p>
          <w:p w14:paraId="315F13AA"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Anda ülevaade milliseid õigusakte on vaja muuta või luua ning mis ajaks?</w:t>
            </w:r>
          </w:p>
        </w:tc>
      </w:tr>
    </w:tbl>
    <w:p w14:paraId="48FADDAB" w14:textId="77777777" w:rsidR="00A60696" w:rsidRPr="00995993" w:rsidRDefault="00A60696" w:rsidP="00A60696"/>
    <w:tbl>
      <w:tblPr>
        <w:tblStyle w:val="TableGrid"/>
        <w:tblW w:w="0" w:type="auto"/>
        <w:tblLook w:val="04A0" w:firstRow="1" w:lastRow="0" w:firstColumn="1" w:lastColumn="0" w:noHBand="0" w:noVBand="1"/>
      </w:tblPr>
      <w:tblGrid>
        <w:gridCol w:w="9212"/>
      </w:tblGrid>
      <w:tr w:rsidR="00A60696" w:rsidRPr="00995993" w14:paraId="0CDC025D" w14:textId="77777777" w:rsidTr="00657CFF">
        <w:tc>
          <w:tcPr>
            <w:tcW w:w="9212" w:type="dxa"/>
          </w:tcPr>
          <w:p w14:paraId="5B16CE7F" w14:textId="77777777" w:rsidR="00A60696" w:rsidRPr="00995993" w:rsidRDefault="00A60696" w:rsidP="00657CFF">
            <w:r w:rsidRPr="00995993">
              <w:t>VASTUSE VÄLI</w:t>
            </w:r>
          </w:p>
          <w:p w14:paraId="14FCD520" w14:textId="6AB9718E" w:rsidR="00A60696" w:rsidRPr="00C813C7" w:rsidRDefault="00E80C38" w:rsidP="00C813C7">
            <w:pPr>
              <w:jc w:val="both"/>
              <w:rPr>
                <w:rFonts w:ascii="Times New Roman" w:hAnsi="Times New Roman" w:cs="Times New Roman"/>
                <w:sz w:val="24"/>
                <w:szCs w:val="24"/>
              </w:rPr>
            </w:pPr>
            <w:r w:rsidRPr="00C813C7">
              <w:rPr>
                <w:rFonts w:ascii="Times New Roman" w:hAnsi="Times New Roman" w:cs="Times New Roman"/>
                <w:sz w:val="24"/>
                <w:szCs w:val="24"/>
              </w:rPr>
              <w:t>Vajalik on muuta Relvaseadust ning selle alamakte. Relvaseaduse muudatuste töögrupp alustab tööd 2017 aasta algul ning kõik vajaminevad muudatused on plaanis sisse viia. Eelnõu peaks valmima eeldatavalt 2018 aasta a</w:t>
            </w:r>
            <w:r w:rsidR="00FD4406" w:rsidRPr="00C813C7">
              <w:rPr>
                <w:rFonts w:ascii="Times New Roman" w:hAnsi="Times New Roman" w:cs="Times New Roman"/>
                <w:sz w:val="24"/>
                <w:szCs w:val="24"/>
              </w:rPr>
              <w:t>l</w:t>
            </w:r>
            <w:r w:rsidRPr="00C813C7">
              <w:rPr>
                <w:rFonts w:ascii="Times New Roman" w:hAnsi="Times New Roman" w:cs="Times New Roman"/>
                <w:sz w:val="24"/>
                <w:szCs w:val="24"/>
              </w:rPr>
              <w:t xml:space="preserve">guseks. </w:t>
            </w:r>
          </w:p>
          <w:p w14:paraId="15E45BCA" w14:textId="417CFBCB" w:rsidR="00E80C38" w:rsidRPr="00C813C7" w:rsidRDefault="00E80C38" w:rsidP="00C813C7">
            <w:pPr>
              <w:jc w:val="both"/>
              <w:rPr>
                <w:rFonts w:ascii="Times New Roman" w:hAnsi="Times New Roman" w:cs="Times New Roman"/>
                <w:sz w:val="24"/>
                <w:szCs w:val="24"/>
              </w:rPr>
            </w:pPr>
            <w:r w:rsidRPr="00C813C7">
              <w:rPr>
                <w:rFonts w:ascii="Times New Roman" w:hAnsi="Times New Roman" w:cs="Times New Roman"/>
                <w:sz w:val="24"/>
                <w:szCs w:val="24"/>
              </w:rPr>
              <w:t>Peamisteks muudatusteks on relvaloa regulatsiooni muudatus</w:t>
            </w:r>
            <w:r w:rsidR="00C813C7">
              <w:rPr>
                <w:rFonts w:ascii="Times New Roman" w:hAnsi="Times New Roman" w:cs="Times New Roman"/>
                <w:sz w:val="24"/>
                <w:szCs w:val="24"/>
              </w:rPr>
              <w:t xml:space="preserve"> nagu relvaeksamite väljaviimine PPA-st, samas </w:t>
            </w:r>
            <w:r w:rsidRPr="00C813C7">
              <w:rPr>
                <w:rFonts w:ascii="Times New Roman" w:hAnsi="Times New Roman" w:cs="Times New Roman"/>
                <w:sz w:val="24"/>
                <w:szCs w:val="24"/>
              </w:rPr>
              <w:t xml:space="preserve">digiloa väljastamise muudatused on juba sisse viidud 01.06.2017 kehtima hakkavas Relvaseaduses. Isik ei pea esitama taotlust teeninduses ning samuti ei saa ta seda kätte teeninduses, samuti ei säilitata eelnevaid lube füüsilises toimikus jmt. </w:t>
            </w:r>
          </w:p>
          <w:p w14:paraId="476665E3" w14:textId="79713CA1" w:rsidR="000A6E41" w:rsidRDefault="000A6E41" w:rsidP="00C813C7">
            <w:pPr>
              <w:jc w:val="both"/>
              <w:rPr>
                <w:rFonts w:ascii="Times New Roman" w:hAnsi="Times New Roman" w:cs="Times New Roman"/>
                <w:sz w:val="24"/>
                <w:szCs w:val="24"/>
              </w:rPr>
            </w:pPr>
            <w:r w:rsidRPr="00C813C7">
              <w:rPr>
                <w:rFonts w:ascii="Times New Roman" w:hAnsi="Times New Roman" w:cs="Times New Roman"/>
                <w:sz w:val="24"/>
                <w:szCs w:val="24"/>
              </w:rPr>
              <w:t>Seaduse vastuvõtmisel on võimalik määrata üleminekuaeg, mis oleks vastavuses uue menetlus</w:t>
            </w:r>
            <w:r w:rsidR="00C813C7" w:rsidRPr="00C813C7">
              <w:rPr>
                <w:rFonts w:ascii="Times New Roman" w:hAnsi="Times New Roman" w:cs="Times New Roman"/>
                <w:sz w:val="24"/>
                <w:szCs w:val="24"/>
              </w:rPr>
              <w:t>s</w:t>
            </w:r>
            <w:r w:rsidRPr="00C813C7">
              <w:rPr>
                <w:rFonts w:ascii="Times New Roman" w:hAnsi="Times New Roman" w:cs="Times New Roman"/>
                <w:sz w:val="24"/>
                <w:szCs w:val="24"/>
              </w:rPr>
              <w:t xml:space="preserve">üsteemi eeldatava valmimisajaga. </w:t>
            </w:r>
          </w:p>
          <w:p w14:paraId="47A39DAA" w14:textId="77777777" w:rsidR="00C813C7" w:rsidRDefault="00C813C7" w:rsidP="00C813C7">
            <w:pPr>
              <w:jc w:val="both"/>
              <w:rPr>
                <w:rFonts w:ascii="Times New Roman" w:hAnsi="Times New Roman" w:cs="Times New Roman"/>
                <w:sz w:val="24"/>
                <w:szCs w:val="24"/>
              </w:rPr>
            </w:pPr>
          </w:p>
          <w:p w14:paraId="6AE467E9" w14:textId="7A2DAB91" w:rsidR="00C813C7" w:rsidRPr="00C813C7" w:rsidRDefault="00C813C7" w:rsidP="00C813C7">
            <w:pPr>
              <w:jc w:val="both"/>
              <w:rPr>
                <w:rFonts w:ascii="Times New Roman" w:hAnsi="Times New Roman" w:cs="Times New Roman"/>
                <w:sz w:val="24"/>
                <w:szCs w:val="24"/>
              </w:rPr>
            </w:pPr>
            <w:r>
              <w:rPr>
                <w:rFonts w:ascii="Times New Roman" w:hAnsi="Times New Roman" w:cs="Times New Roman"/>
                <w:sz w:val="24"/>
                <w:szCs w:val="24"/>
              </w:rPr>
              <w:t>Muuta tuleb kõiki alamakte ja asutuse sisemisi tööprotsesse, koolitada kasutajad.</w:t>
            </w:r>
          </w:p>
          <w:p w14:paraId="1A9979A2" w14:textId="089B4302" w:rsidR="000A6E41" w:rsidRPr="00995993" w:rsidRDefault="000A6E41" w:rsidP="00657CFF"/>
        </w:tc>
      </w:tr>
    </w:tbl>
    <w:p w14:paraId="6F535A56"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kasusaajad – sihtgrupp</w:t>
      </w:r>
    </w:p>
    <w:tbl>
      <w:tblPr>
        <w:tblStyle w:val="TableGrid"/>
        <w:tblW w:w="0" w:type="auto"/>
        <w:tblLook w:val="04A0" w:firstRow="1" w:lastRow="0" w:firstColumn="1" w:lastColumn="0" w:noHBand="0" w:noVBand="1"/>
      </w:tblPr>
      <w:tblGrid>
        <w:gridCol w:w="9212"/>
      </w:tblGrid>
      <w:tr w:rsidR="00D43A43" w:rsidRPr="00995993" w14:paraId="25460DF3" w14:textId="77777777" w:rsidTr="00D43A43">
        <w:tc>
          <w:tcPr>
            <w:tcW w:w="9212" w:type="dxa"/>
          </w:tcPr>
          <w:p w14:paraId="6BBD8A0E"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Kirjeldada projekti tulemuste kasutatavuse ulatus, peamised kasutajate grupid ja orienteeruv potentsiaalsete kasutajate arv. Selgitada, millele need numbrid tuginevad?</w:t>
            </w:r>
          </w:p>
          <w:p w14:paraId="61661BD1"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projekti eesmärgiks on suurendada kasutajate arvukust või l</w:t>
            </w:r>
            <w:r w:rsidR="00F11E39" w:rsidRPr="00995993">
              <w:rPr>
                <w:rFonts w:ascii="Times New Roman" w:hAnsi="Times New Roman" w:cs="Times New Roman"/>
              </w:rPr>
              <w:t xml:space="preserve">isada uusi kasutajagruppe, </w:t>
            </w:r>
            <w:r w:rsidRPr="00995993">
              <w:rPr>
                <w:rFonts w:ascii="Times New Roman" w:hAnsi="Times New Roman" w:cs="Times New Roman"/>
              </w:rPr>
              <w:t>selgitada, milliseid tegevusi on planeeritud teha selle eesmärgi saavutamiseks?</w:t>
            </w:r>
          </w:p>
        </w:tc>
      </w:tr>
    </w:tbl>
    <w:p w14:paraId="0B91E1C5"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71B2432C" w14:textId="77777777" w:rsidTr="00BA4686">
        <w:tc>
          <w:tcPr>
            <w:tcW w:w="9212" w:type="dxa"/>
          </w:tcPr>
          <w:p w14:paraId="768F08C5" w14:textId="64CB0608" w:rsidR="00BA4686" w:rsidRPr="00995993" w:rsidRDefault="00BA4686" w:rsidP="00D43A43">
            <w:r w:rsidRPr="00995993">
              <w:t>VASTUSE VÄLI</w:t>
            </w:r>
          </w:p>
          <w:p w14:paraId="696175C8" w14:textId="7FB2079C" w:rsidR="00BA4686" w:rsidRPr="0018221B" w:rsidRDefault="000A6E41" w:rsidP="00614EB6">
            <w:pPr>
              <w:jc w:val="both"/>
              <w:rPr>
                <w:rFonts w:ascii="Times New Roman" w:hAnsi="Times New Roman" w:cs="Times New Roman"/>
                <w:sz w:val="24"/>
                <w:szCs w:val="24"/>
              </w:rPr>
            </w:pPr>
            <w:r w:rsidRPr="0018221B">
              <w:rPr>
                <w:rFonts w:ascii="Times New Roman" w:hAnsi="Times New Roman" w:cs="Times New Roman"/>
                <w:sz w:val="24"/>
                <w:szCs w:val="24"/>
              </w:rPr>
              <w:t xml:space="preserve">Uue süsteemi kasutajateks on kõik relvaomanikud, tegevusluba omavad isikud ja lubadeametnikud. Samuti järelevalvet teostavad ametnikud ja asutused (keskkriminaalpolitsei, KAPO, EKEI, </w:t>
            </w:r>
            <w:r w:rsidR="00436F66" w:rsidRPr="0018221B">
              <w:rPr>
                <w:rFonts w:ascii="Times New Roman" w:hAnsi="Times New Roman" w:cs="Times New Roman"/>
                <w:sz w:val="24"/>
                <w:szCs w:val="24"/>
              </w:rPr>
              <w:t>Maks</w:t>
            </w:r>
            <w:r w:rsidR="00614EB6" w:rsidRPr="0018221B">
              <w:rPr>
                <w:rFonts w:ascii="Times New Roman" w:hAnsi="Times New Roman" w:cs="Times New Roman"/>
                <w:sz w:val="24"/>
                <w:szCs w:val="24"/>
              </w:rPr>
              <w:t>u</w:t>
            </w:r>
            <w:r w:rsidR="00436F66" w:rsidRPr="0018221B">
              <w:rPr>
                <w:rFonts w:ascii="Times New Roman" w:hAnsi="Times New Roman" w:cs="Times New Roman"/>
                <w:sz w:val="24"/>
                <w:szCs w:val="24"/>
              </w:rPr>
              <w:t xml:space="preserve">-ja Tolliamet, </w:t>
            </w:r>
            <w:r w:rsidRPr="0018221B">
              <w:rPr>
                <w:rFonts w:ascii="Times New Roman" w:hAnsi="Times New Roman" w:cs="Times New Roman"/>
                <w:sz w:val="24"/>
                <w:szCs w:val="24"/>
              </w:rPr>
              <w:t>Keskkonnainspektsioon, muud valitsusasutused, kohtud, kohtutäiturid</w:t>
            </w:r>
            <w:r w:rsidR="00436F66" w:rsidRPr="0018221B">
              <w:rPr>
                <w:rFonts w:ascii="Times New Roman" w:hAnsi="Times New Roman" w:cs="Times New Roman"/>
                <w:sz w:val="24"/>
                <w:szCs w:val="24"/>
              </w:rPr>
              <w:t xml:space="preserve">, kohalikud omavalitsused, Kaitseliit, </w:t>
            </w:r>
            <w:r w:rsidR="00CD2914">
              <w:rPr>
                <w:rFonts w:ascii="Times New Roman" w:hAnsi="Times New Roman" w:cs="Times New Roman"/>
                <w:sz w:val="24"/>
                <w:szCs w:val="24"/>
              </w:rPr>
              <w:t>J</w:t>
            </w:r>
            <w:r w:rsidR="00436F66" w:rsidRPr="0018221B">
              <w:rPr>
                <w:rFonts w:ascii="Times New Roman" w:hAnsi="Times New Roman" w:cs="Times New Roman"/>
                <w:sz w:val="24"/>
                <w:szCs w:val="24"/>
              </w:rPr>
              <w:t>ahiliit, Laskespordiliidud</w:t>
            </w:r>
            <w:r w:rsidRPr="0018221B">
              <w:rPr>
                <w:rFonts w:ascii="Times New Roman" w:hAnsi="Times New Roman" w:cs="Times New Roman"/>
                <w:sz w:val="24"/>
                <w:szCs w:val="24"/>
              </w:rPr>
              <w:t xml:space="preserve"> jm) </w:t>
            </w:r>
          </w:p>
          <w:p w14:paraId="689E372C" w14:textId="2670F349" w:rsidR="000A6E41" w:rsidRPr="0018221B" w:rsidRDefault="000A6E41" w:rsidP="00614EB6">
            <w:pPr>
              <w:jc w:val="both"/>
              <w:rPr>
                <w:rFonts w:ascii="Times New Roman" w:hAnsi="Times New Roman" w:cs="Times New Roman"/>
                <w:sz w:val="24"/>
                <w:szCs w:val="24"/>
              </w:rPr>
            </w:pPr>
            <w:r w:rsidRPr="0018221B">
              <w:rPr>
                <w:rFonts w:ascii="Times New Roman" w:hAnsi="Times New Roman" w:cs="Times New Roman"/>
                <w:sz w:val="24"/>
                <w:szCs w:val="24"/>
              </w:rPr>
              <w:t xml:space="preserve">Relvaomanikke on </w:t>
            </w:r>
            <w:r w:rsidR="00614EB6" w:rsidRPr="0018221B">
              <w:rPr>
                <w:rFonts w:ascii="Times New Roman" w:hAnsi="Times New Roman" w:cs="Times New Roman"/>
                <w:sz w:val="24"/>
                <w:szCs w:val="24"/>
              </w:rPr>
              <w:t>E</w:t>
            </w:r>
            <w:r w:rsidRPr="0018221B">
              <w:rPr>
                <w:rFonts w:ascii="Times New Roman" w:hAnsi="Times New Roman" w:cs="Times New Roman"/>
                <w:sz w:val="24"/>
                <w:szCs w:val="24"/>
              </w:rPr>
              <w:t>estis u. 28000; tegevusluba omavaid</w:t>
            </w:r>
            <w:r w:rsidR="00436F66" w:rsidRPr="0018221B">
              <w:rPr>
                <w:rFonts w:ascii="Times New Roman" w:hAnsi="Times New Roman" w:cs="Times New Roman"/>
                <w:sz w:val="24"/>
                <w:szCs w:val="24"/>
              </w:rPr>
              <w:t xml:space="preserve"> jur</w:t>
            </w:r>
            <w:r w:rsidR="00614EB6" w:rsidRPr="0018221B">
              <w:rPr>
                <w:rFonts w:ascii="Times New Roman" w:hAnsi="Times New Roman" w:cs="Times New Roman"/>
                <w:sz w:val="24"/>
                <w:szCs w:val="24"/>
              </w:rPr>
              <w:t>iidilisi</w:t>
            </w:r>
            <w:r w:rsidRPr="0018221B">
              <w:rPr>
                <w:rFonts w:ascii="Times New Roman" w:hAnsi="Times New Roman" w:cs="Times New Roman"/>
                <w:sz w:val="24"/>
                <w:szCs w:val="24"/>
              </w:rPr>
              <w:t xml:space="preserve"> isikuid on u. 70</w:t>
            </w:r>
            <w:r w:rsidR="00436F66" w:rsidRPr="0018221B">
              <w:rPr>
                <w:rFonts w:ascii="Times New Roman" w:hAnsi="Times New Roman" w:cs="Times New Roman"/>
                <w:sz w:val="24"/>
                <w:szCs w:val="24"/>
              </w:rPr>
              <w:t xml:space="preserve"> (u.250 kasutajat).</w:t>
            </w:r>
          </w:p>
          <w:p w14:paraId="4A5F7429" w14:textId="77777777" w:rsidR="00436F66" w:rsidRPr="0018221B" w:rsidRDefault="00436F66" w:rsidP="00614EB6">
            <w:pPr>
              <w:jc w:val="both"/>
              <w:rPr>
                <w:rFonts w:ascii="Times New Roman" w:hAnsi="Times New Roman" w:cs="Times New Roman"/>
                <w:sz w:val="24"/>
                <w:szCs w:val="24"/>
              </w:rPr>
            </w:pPr>
            <w:r w:rsidRPr="0018221B">
              <w:rPr>
                <w:rFonts w:ascii="Times New Roman" w:hAnsi="Times New Roman" w:cs="Times New Roman"/>
                <w:sz w:val="24"/>
                <w:szCs w:val="24"/>
              </w:rPr>
              <w:t>PPA ja muud asutused u. 1000 kasutajat.</w:t>
            </w:r>
          </w:p>
          <w:p w14:paraId="2D02F057" w14:textId="00B4781F" w:rsidR="00436F66" w:rsidRPr="0018221B" w:rsidRDefault="00436F66" w:rsidP="00614EB6">
            <w:pPr>
              <w:jc w:val="both"/>
              <w:rPr>
                <w:rFonts w:ascii="Times New Roman" w:hAnsi="Times New Roman" w:cs="Times New Roman"/>
                <w:sz w:val="24"/>
                <w:szCs w:val="24"/>
              </w:rPr>
            </w:pPr>
            <w:r w:rsidRPr="0018221B">
              <w:rPr>
                <w:rFonts w:ascii="Times New Roman" w:hAnsi="Times New Roman" w:cs="Times New Roman"/>
                <w:sz w:val="24"/>
                <w:szCs w:val="24"/>
              </w:rPr>
              <w:t xml:space="preserve">Koguarv on </w:t>
            </w:r>
            <w:r w:rsidR="00614EB6" w:rsidRPr="0018221B">
              <w:rPr>
                <w:rFonts w:ascii="Times New Roman" w:hAnsi="Times New Roman" w:cs="Times New Roman"/>
                <w:sz w:val="24"/>
                <w:szCs w:val="24"/>
              </w:rPr>
              <w:t xml:space="preserve">suurusjärgus </w:t>
            </w:r>
            <w:r w:rsidRPr="0018221B">
              <w:rPr>
                <w:rFonts w:ascii="Times New Roman" w:hAnsi="Times New Roman" w:cs="Times New Roman"/>
                <w:sz w:val="24"/>
                <w:szCs w:val="24"/>
              </w:rPr>
              <w:t xml:space="preserve"> 30000 kasutajat. </w:t>
            </w:r>
          </w:p>
          <w:p w14:paraId="599FE54A" w14:textId="77777777" w:rsidR="00436F66" w:rsidRPr="0018221B" w:rsidRDefault="00436F66" w:rsidP="00614EB6">
            <w:pPr>
              <w:jc w:val="both"/>
              <w:rPr>
                <w:rFonts w:ascii="Times New Roman" w:hAnsi="Times New Roman" w:cs="Times New Roman"/>
                <w:sz w:val="24"/>
                <w:szCs w:val="24"/>
              </w:rPr>
            </w:pPr>
          </w:p>
          <w:p w14:paraId="662C32BB" w14:textId="31D7814F" w:rsidR="00436F66" w:rsidRPr="0018221B" w:rsidRDefault="00436F66" w:rsidP="00614EB6">
            <w:pPr>
              <w:jc w:val="both"/>
              <w:rPr>
                <w:rFonts w:ascii="Times New Roman" w:hAnsi="Times New Roman" w:cs="Times New Roman"/>
                <w:sz w:val="24"/>
                <w:szCs w:val="24"/>
              </w:rPr>
            </w:pPr>
            <w:r w:rsidRPr="0018221B">
              <w:rPr>
                <w:rFonts w:ascii="Times New Roman" w:hAnsi="Times New Roman" w:cs="Times New Roman"/>
                <w:sz w:val="24"/>
                <w:szCs w:val="24"/>
              </w:rPr>
              <w:t xml:space="preserve">Kaudsed kasusaajad on kõik Eesti ja EL kodanikud, kelle turvalisuse tagamine muutub </w:t>
            </w:r>
            <w:r w:rsidRPr="0018221B">
              <w:rPr>
                <w:rFonts w:ascii="Times New Roman" w:hAnsi="Times New Roman" w:cs="Times New Roman"/>
                <w:sz w:val="24"/>
                <w:szCs w:val="24"/>
              </w:rPr>
              <w:lastRenderedPageBreak/>
              <w:t xml:space="preserve">süsteemi kasutuselevõtuga tuntavalt paremaks. </w:t>
            </w:r>
          </w:p>
          <w:p w14:paraId="68507556" w14:textId="031E398E" w:rsidR="000A6E41" w:rsidRPr="00995993" w:rsidRDefault="000A6E41" w:rsidP="00614EB6">
            <w:pPr>
              <w:jc w:val="both"/>
            </w:pPr>
          </w:p>
        </w:tc>
      </w:tr>
    </w:tbl>
    <w:p w14:paraId="5EC7F481" w14:textId="77777777" w:rsidR="00BA4686" w:rsidRPr="00995993" w:rsidRDefault="00BA4686" w:rsidP="00D43A43"/>
    <w:p w14:paraId="37FBED14" w14:textId="77777777" w:rsidR="00A60696" w:rsidRPr="00995993" w:rsidRDefault="00192F4F" w:rsidP="00A60696">
      <w:pPr>
        <w:pStyle w:val="ListParagraph"/>
        <w:numPr>
          <w:ilvl w:val="0"/>
          <w:numId w:val="22"/>
        </w:numPr>
        <w:rPr>
          <w:rFonts w:ascii="Times New Roman" w:hAnsi="Times New Roman" w:cs="Times New Roman"/>
          <w:b/>
          <w:smallCaps/>
          <w:sz w:val="24"/>
          <w:szCs w:val="24"/>
        </w:rPr>
      </w:pPr>
      <w:r w:rsidRPr="00995993">
        <w:rPr>
          <w:rFonts w:ascii="Times New Roman" w:hAnsi="Times New Roman" w:cs="Times New Roman"/>
          <w:b/>
          <w:smallCaps/>
          <w:sz w:val="24"/>
          <w:szCs w:val="24"/>
        </w:rPr>
        <w:t>Kolmandad osapool</w:t>
      </w:r>
      <w:r w:rsidR="00A60696" w:rsidRPr="00995993">
        <w:rPr>
          <w:rFonts w:ascii="Times New Roman" w:hAnsi="Times New Roman" w:cs="Times New Roman"/>
          <w:b/>
          <w:smallCaps/>
          <w:sz w:val="24"/>
          <w:szCs w:val="24"/>
        </w:rPr>
        <w:t>ed ja kulud</w:t>
      </w:r>
    </w:p>
    <w:tbl>
      <w:tblPr>
        <w:tblStyle w:val="TableGrid"/>
        <w:tblW w:w="0" w:type="auto"/>
        <w:tblLook w:val="04A0" w:firstRow="1" w:lastRow="0" w:firstColumn="1" w:lastColumn="0" w:noHBand="0" w:noVBand="1"/>
      </w:tblPr>
      <w:tblGrid>
        <w:gridCol w:w="9212"/>
      </w:tblGrid>
      <w:tr w:rsidR="00A60696" w:rsidRPr="00995993" w14:paraId="5459E189" w14:textId="77777777" w:rsidTr="00657CFF">
        <w:tc>
          <w:tcPr>
            <w:tcW w:w="9212" w:type="dxa"/>
          </w:tcPr>
          <w:p w14:paraId="56C2E78A"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Täpsustada, kas projekti edukaks elluviimiseks on vajalik koostöö kolmandate osapooltega (näiteks andmevahetuse automatiseerimine, vajalik et kolmandad osapooled hakkavad asjakohaselt/rohkem andmeid esitama </w:t>
            </w:r>
            <w:proofErr w:type="spellStart"/>
            <w:r w:rsidRPr="00995993">
              <w:rPr>
                <w:rFonts w:ascii="Times New Roman" w:hAnsi="Times New Roman" w:cs="Times New Roman"/>
              </w:rPr>
              <w:t>vmt</w:t>
            </w:r>
            <w:proofErr w:type="spellEnd"/>
            <w:r w:rsidRPr="00995993">
              <w:rPr>
                <w:rFonts w:ascii="Times New Roman" w:hAnsi="Times New Roman" w:cs="Times New Roman"/>
              </w:rPr>
              <w:t>)?</w:t>
            </w:r>
          </w:p>
          <w:p w14:paraId="0E3979B8"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projekti edukas elluviimine eeldab kolmandate osapoolte poolset panustamist, siis kirjeldada kas vajalik panustamine on kolmandate osapooltega kokku lepitud?</w:t>
            </w:r>
          </w:p>
          <w:p w14:paraId="4DFF407D" w14:textId="77777777" w:rsidR="00A60696" w:rsidRPr="00995993" w:rsidRDefault="00A60696" w:rsidP="00A60696">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projekti elluviimine eeldab kolmandatelt osapooltelt kulutuste tegemist, siis selgitada, kes need kulud kannab ja kas selles osas on eelkokkulepped olemas?</w:t>
            </w:r>
          </w:p>
        </w:tc>
      </w:tr>
    </w:tbl>
    <w:p w14:paraId="172E34B7" w14:textId="77777777" w:rsidR="00A60696" w:rsidRPr="00995993" w:rsidRDefault="00A60696" w:rsidP="00A60696"/>
    <w:tbl>
      <w:tblPr>
        <w:tblStyle w:val="TableGrid"/>
        <w:tblW w:w="0" w:type="auto"/>
        <w:tblLook w:val="04A0" w:firstRow="1" w:lastRow="0" w:firstColumn="1" w:lastColumn="0" w:noHBand="0" w:noVBand="1"/>
      </w:tblPr>
      <w:tblGrid>
        <w:gridCol w:w="9212"/>
      </w:tblGrid>
      <w:tr w:rsidR="00A60696" w:rsidRPr="00995993" w14:paraId="29822077" w14:textId="77777777" w:rsidTr="00657CFF">
        <w:tc>
          <w:tcPr>
            <w:tcW w:w="9212" w:type="dxa"/>
          </w:tcPr>
          <w:p w14:paraId="62A91231" w14:textId="77777777" w:rsidR="00A60696" w:rsidRPr="00995993" w:rsidRDefault="00A60696" w:rsidP="00657CFF">
            <w:r w:rsidRPr="00995993">
              <w:t>VASTUSE VÄLI</w:t>
            </w:r>
          </w:p>
          <w:p w14:paraId="2633AD86" w14:textId="77777777" w:rsidR="00C91CFC" w:rsidRPr="008840EA" w:rsidRDefault="00C91CFC" w:rsidP="00C91CFC">
            <w:pPr>
              <w:jc w:val="both"/>
              <w:rPr>
                <w:rFonts w:ascii="Times New Roman" w:hAnsi="Times New Roman" w:cs="Times New Roman"/>
                <w:sz w:val="24"/>
                <w:szCs w:val="24"/>
              </w:rPr>
            </w:pPr>
            <w:r w:rsidRPr="008840EA">
              <w:rPr>
                <w:rFonts w:ascii="Times New Roman" w:hAnsi="Times New Roman" w:cs="Times New Roman"/>
                <w:sz w:val="24"/>
                <w:szCs w:val="24"/>
              </w:rPr>
              <w:t>Projekti on kaasatud Siseministeeriumi valitsemisalas IT teenuseid pakkuv Siseministeeriumi infotehnoloogia- ja arenduskeskus (edaspidi SMIT), kes sätestab tehnoloogilised nõuded rakenduse väljatöötamiseks ning realiseerimiseks. Taotlus on kirjutatud koostöös SMITiga ning nende nõusolek projektis osalemiseks on olemas.</w:t>
            </w:r>
          </w:p>
          <w:p w14:paraId="2794AA73" w14:textId="77777777" w:rsidR="00C91CFC" w:rsidRPr="008840EA" w:rsidRDefault="00C91CFC" w:rsidP="00C91CFC">
            <w:pPr>
              <w:jc w:val="both"/>
              <w:rPr>
                <w:rFonts w:ascii="Times New Roman" w:hAnsi="Times New Roman" w:cs="Times New Roman"/>
                <w:sz w:val="24"/>
                <w:szCs w:val="24"/>
              </w:rPr>
            </w:pPr>
            <w:r w:rsidRPr="008840EA">
              <w:rPr>
                <w:rFonts w:ascii="Times New Roman" w:hAnsi="Times New Roman" w:cs="Times New Roman"/>
                <w:sz w:val="24"/>
                <w:szCs w:val="24"/>
              </w:rPr>
              <w:t xml:space="preserve">SMIT viib läbi hanke ning sõlmib pakkujaga </w:t>
            </w:r>
            <w:proofErr w:type="spellStart"/>
            <w:r w:rsidRPr="008840EA">
              <w:rPr>
                <w:rFonts w:ascii="Times New Roman" w:hAnsi="Times New Roman" w:cs="Times New Roman"/>
                <w:sz w:val="24"/>
                <w:szCs w:val="24"/>
              </w:rPr>
              <w:t>lepingu(d</w:t>
            </w:r>
            <w:proofErr w:type="spellEnd"/>
            <w:r w:rsidRPr="008840EA">
              <w:rPr>
                <w:rFonts w:ascii="Times New Roman" w:hAnsi="Times New Roman" w:cs="Times New Roman"/>
                <w:sz w:val="24"/>
                <w:szCs w:val="24"/>
              </w:rPr>
              <w:t>).</w:t>
            </w:r>
          </w:p>
          <w:p w14:paraId="0B2BC71B" w14:textId="0D5BBD2C" w:rsidR="00A60696" w:rsidRPr="00995993" w:rsidRDefault="00C91CFC" w:rsidP="00C91CFC">
            <w:r w:rsidRPr="008840EA">
              <w:rPr>
                <w:rFonts w:ascii="Times New Roman" w:hAnsi="Times New Roman" w:cs="Times New Roman"/>
                <w:sz w:val="24"/>
                <w:szCs w:val="24"/>
              </w:rPr>
              <w:t>Tehnilise lahenduse loomise kulud on kaetud projekti eelarves. Loodava lahenduse tehnilist osa hakkab haldama SMIT, sisulist haldamist teeb PPA.</w:t>
            </w:r>
          </w:p>
        </w:tc>
      </w:tr>
    </w:tbl>
    <w:p w14:paraId="00243DEA" w14:textId="77777777" w:rsidR="00A60696" w:rsidRPr="00995993" w:rsidRDefault="00A60696" w:rsidP="00A60696">
      <w:pPr>
        <w:rPr>
          <w:rFonts w:ascii="Times New Roman" w:hAnsi="Times New Roman" w:cs="Times New Roman"/>
          <w:b/>
          <w:smallCaps/>
          <w:sz w:val="24"/>
          <w:szCs w:val="24"/>
        </w:rPr>
      </w:pPr>
    </w:p>
    <w:p w14:paraId="0967F4D5"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innovaatilisus</w:t>
      </w:r>
    </w:p>
    <w:tbl>
      <w:tblPr>
        <w:tblStyle w:val="TableGrid"/>
        <w:tblW w:w="0" w:type="auto"/>
        <w:tblLook w:val="04A0" w:firstRow="1" w:lastRow="0" w:firstColumn="1" w:lastColumn="0" w:noHBand="0" w:noVBand="1"/>
      </w:tblPr>
      <w:tblGrid>
        <w:gridCol w:w="9212"/>
      </w:tblGrid>
      <w:tr w:rsidR="00D43A43" w:rsidRPr="00995993" w14:paraId="0128A68C" w14:textId="77777777" w:rsidTr="00D43A43">
        <w:tc>
          <w:tcPr>
            <w:tcW w:w="9212" w:type="dxa"/>
          </w:tcPr>
          <w:p w14:paraId="7428330B" w14:textId="77777777" w:rsidR="00D43A43" w:rsidRPr="00995993" w:rsidRDefault="00D43A43" w:rsidP="00D43A43">
            <w:pPr>
              <w:pStyle w:val="ListParagraph"/>
              <w:numPr>
                <w:ilvl w:val="0"/>
                <w:numId w:val="8"/>
              </w:numPr>
              <w:rPr>
                <w:rFonts w:ascii="Times New Roman" w:hAnsi="Times New Roman" w:cs="Times New Roman"/>
              </w:rPr>
            </w:pPr>
            <w:r w:rsidRPr="00995993">
              <w:rPr>
                <w:rFonts w:ascii="Times New Roman" w:hAnsi="Times New Roman" w:cs="Times New Roman"/>
              </w:rPr>
              <w:t>Selgita</w:t>
            </w:r>
            <w:r w:rsidR="00F11E39" w:rsidRPr="00995993">
              <w:rPr>
                <w:rFonts w:ascii="Times New Roman" w:hAnsi="Times New Roman" w:cs="Times New Roman"/>
              </w:rPr>
              <w:t>da projekti innovaatilisust – s</w:t>
            </w:r>
            <w:r w:rsidRPr="00995993">
              <w:rPr>
                <w:rFonts w:ascii="Times New Roman" w:hAnsi="Times New Roman" w:cs="Times New Roman"/>
              </w:rPr>
              <w:t xml:space="preserve">t kirjeldada, millist arenguhüpet projekti ellukutsumisega püütakse saavutada võrreldes tänase olukorraga? </w:t>
            </w:r>
          </w:p>
          <w:p w14:paraId="453B26E5" w14:textId="77777777" w:rsidR="00F11E39" w:rsidRPr="00995993" w:rsidRDefault="00F11E39" w:rsidP="004B0ED3">
            <w:pPr>
              <w:jc w:val="both"/>
              <w:rPr>
                <w:rFonts w:ascii="Times New Roman" w:hAnsi="Times New Roman" w:cs="Times New Roman"/>
              </w:rPr>
            </w:pPr>
          </w:p>
          <w:p w14:paraId="094FFE21" w14:textId="77777777" w:rsidR="00D43A43" w:rsidRPr="00995993" w:rsidRDefault="00D43A43" w:rsidP="004B0ED3">
            <w:pPr>
              <w:jc w:val="both"/>
              <w:rPr>
                <w:rFonts w:ascii="Times New Roman" w:hAnsi="Times New Roman" w:cs="Times New Roman"/>
              </w:rPr>
            </w:pPr>
            <w:r w:rsidRPr="00995993">
              <w:rPr>
                <w:rFonts w:ascii="Times New Roman" w:hAnsi="Times New Roman" w:cs="Times New Roman"/>
              </w:rPr>
              <w:t>Innovatsioon võib olla tehnoloogiline, prot</w:t>
            </w:r>
            <w:r w:rsidR="00F11E39" w:rsidRPr="00995993">
              <w:rPr>
                <w:rFonts w:ascii="Times New Roman" w:hAnsi="Times New Roman" w:cs="Times New Roman"/>
              </w:rPr>
              <w:t>sessiline või organisatoorne. S</w:t>
            </w:r>
            <w:r w:rsidRPr="00995993">
              <w:rPr>
                <w:rFonts w:ascii="Times New Roman" w:hAnsi="Times New Roman" w:cs="Times New Roman"/>
              </w:rPr>
              <w:t xml:space="preserve">t innovatsioon võib olla seotud </w:t>
            </w:r>
            <w:r w:rsidR="00F11E39" w:rsidRPr="00995993">
              <w:rPr>
                <w:rFonts w:ascii="Times New Roman" w:hAnsi="Times New Roman" w:cs="Times New Roman"/>
              </w:rPr>
              <w:t xml:space="preserve">nt </w:t>
            </w:r>
            <w:r w:rsidRPr="00995993">
              <w:rPr>
                <w:rFonts w:ascii="Times New Roman" w:hAnsi="Times New Roman" w:cs="Times New Roman"/>
              </w:rPr>
              <w:t xml:space="preserve">uute tehnoloogiate kasutuselevõtuga, protsesside oluliselt efektiivsemaks muutmisega, </w:t>
            </w:r>
            <w:r w:rsidR="00F11E39" w:rsidRPr="00995993">
              <w:rPr>
                <w:rFonts w:ascii="Times New Roman" w:hAnsi="Times New Roman" w:cs="Times New Roman"/>
              </w:rPr>
              <w:t xml:space="preserve">või </w:t>
            </w:r>
            <w:r w:rsidRPr="00995993">
              <w:rPr>
                <w:rFonts w:ascii="Times New Roman" w:hAnsi="Times New Roman" w:cs="Times New Roman"/>
              </w:rPr>
              <w:t>valdkondade vahelise uuendu</w:t>
            </w:r>
            <w:r w:rsidR="00F11E39" w:rsidRPr="00995993">
              <w:rPr>
                <w:rFonts w:ascii="Times New Roman" w:hAnsi="Times New Roman" w:cs="Times New Roman"/>
              </w:rPr>
              <w:t>sliku koostöö käivitamisega</w:t>
            </w:r>
            <w:r w:rsidRPr="00995993">
              <w:rPr>
                <w:rFonts w:ascii="Times New Roman" w:hAnsi="Times New Roman" w:cs="Times New Roman"/>
              </w:rPr>
              <w:t xml:space="preserve">. </w:t>
            </w:r>
          </w:p>
          <w:p w14:paraId="5CD4F0C8" w14:textId="77777777" w:rsidR="00F11E39" w:rsidRPr="00995993" w:rsidRDefault="00F11E39" w:rsidP="004B0ED3">
            <w:pPr>
              <w:jc w:val="both"/>
              <w:rPr>
                <w:rFonts w:ascii="Times New Roman" w:hAnsi="Times New Roman" w:cs="Times New Roman"/>
              </w:rPr>
            </w:pPr>
          </w:p>
          <w:p w14:paraId="70261CB8" w14:textId="77777777" w:rsidR="00D43A43" w:rsidRPr="00995993" w:rsidRDefault="00D43A43" w:rsidP="004B0ED3">
            <w:pPr>
              <w:jc w:val="both"/>
              <w:rPr>
                <w:rFonts w:ascii="Times New Roman" w:hAnsi="Times New Roman" w:cs="Times New Roman"/>
              </w:rPr>
            </w:pPr>
            <w:r w:rsidRPr="00995993">
              <w:rPr>
                <w:rFonts w:ascii="Times New Roman" w:hAnsi="Times New Roman" w:cs="Times New Roman"/>
              </w:rPr>
              <w:t>Innovaatilisuse kirjeldus on oluline, et põhjendada projekti rahastamist struktuurfondide vahenditest.</w:t>
            </w:r>
          </w:p>
        </w:tc>
      </w:tr>
    </w:tbl>
    <w:p w14:paraId="0F8A0B53" w14:textId="77777777" w:rsidR="00D43A43" w:rsidRPr="00995993" w:rsidRDefault="00D43A43" w:rsidP="00D43A43">
      <w:pPr>
        <w:rPr>
          <w:smallCaps/>
        </w:rPr>
      </w:pPr>
    </w:p>
    <w:tbl>
      <w:tblPr>
        <w:tblStyle w:val="TableGrid"/>
        <w:tblW w:w="0" w:type="auto"/>
        <w:tblLook w:val="04A0" w:firstRow="1" w:lastRow="0" w:firstColumn="1" w:lastColumn="0" w:noHBand="0" w:noVBand="1"/>
      </w:tblPr>
      <w:tblGrid>
        <w:gridCol w:w="9212"/>
      </w:tblGrid>
      <w:tr w:rsidR="00BA4686" w:rsidRPr="00995993" w14:paraId="093C3E06" w14:textId="77777777" w:rsidTr="00BA4686">
        <w:tc>
          <w:tcPr>
            <w:tcW w:w="9212" w:type="dxa"/>
          </w:tcPr>
          <w:p w14:paraId="3DE1270D" w14:textId="431C0344" w:rsidR="00BA4686" w:rsidDel="002A6584" w:rsidRDefault="00436F66" w:rsidP="00D43A43">
            <w:pPr>
              <w:rPr>
                <w:del w:id="1" w:author="Erki Uus" w:date="2017-02-01T12:54:00Z"/>
                <w:smallCaps/>
              </w:rPr>
            </w:pPr>
            <w:r w:rsidRPr="00995993">
              <w:rPr>
                <w:smallCaps/>
              </w:rPr>
              <w:t>Vastuse väli</w:t>
            </w:r>
          </w:p>
          <w:p w14:paraId="505B24AA" w14:textId="77777777" w:rsidR="002A6584" w:rsidRPr="00995993" w:rsidRDefault="002A6584" w:rsidP="00D43A43">
            <w:pPr>
              <w:rPr>
                <w:smallCaps/>
              </w:rPr>
            </w:pPr>
          </w:p>
          <w:p w14:paraId="68FBC4A6" w14:textId="47B905D8" w:rsidR="00BA4686" w:rsidRPr="00762A06" w:rsidRDefault="002A6584" w:rsidP="0018099B">
            <w:pPr>
              <w:jc w:val="both"/>
              <w:rPr>
                <w:rFonts w:ascii="Times New Roman" w:hAnsi="Times New Roman" w:cs="Times New Roman"/>
                <w:smallCaps/>
                <w:sz w:val="24"/>
                <w:szCs w:val="24"/>
              </w:rPr>
            </w:pPr>
            <w:r>
              <w:rPr>
                <w:rFonts w:ascii="Times New Roman" w:hAnsi="Times New Roman" w:cs="Times New Roman"/>
                <w:smallCaps/>
                <w:sz w:val="24"/>
                <w:szCs w:val="24"/>
              </w:rPr>
              <w:t xml:space="preserve">tegemist on uue loodava tehnilise lahendusega, millega senine täismahus paberkandjal menetlus viiakse infosüsteemipõhiseks ja projekti innovaatilisus hõlmab mitut tahku: </w:t>
            </w:r>
          </w:p>
          <w:p w14:paraId="7F0B61DB" w14:textId="0EAA6249" w:rsidR="00710F1B" w:rsidRPr="00762A06" w:rsidRDefault="00762A06" w:rsidP="0018099B">
            <w:pPr>
              <w:pStyle w:val="ListParagraph"/>
              <w:numPr>
                <w:ilvl w:val="0"/>
                <w:numId w:val="27"/>
              </w:numPr>
              <w:jc w:val="both"/>
              <w:rPr>
                <w:rFonts w:ascii="Times New Roman" w:hAnsi="Times New Roman" w:cs="Times New Roman"/>
                <w:smallCaps/>
                <w:sz w:val="24"/>
                <w:szCs w:val="24"/>
              </w:rPr>
            </w:pPr>
            <w:r w:rsidRPr="00762A06">
              <w:rPr>
                <w:rFonts w:ascii="Times New Roman" w:hAnsi="Times New Roman" w:cs="Times New Roman"/>
                <w:smallCaps/>
                <w:sz w:val="24"/>
                <w:szCs w:val="24"/>
              </w:rPr>
              <w:t>uue tehnoloogia kasutuselevõtt</w:t>
            </w:r>
            <w:r w:rsidR="002A6584">
              <w:rPr>
                <w:rFonts w:ascii="Times New Roman" w:hAnsi="Times New Roman" w:cs="Times New Roman"/>
                <w:smallCaps/>
                <w:sz w:val="24"/>
                <w:szCs w:val="24"/>
              </w:rPr>
              <w:t xml:space="preserve">  </w:t>
            </w:r>
            <w:r w:rsidRPr="00762A06">
              <w:rPr>
                <w:rFonts w:ascii="Times New Roman" w:hAnsi="Times New Roman" w:cs="Times New Roman"/>
                <w:smallCaps/>
                <w:sz w:val="24"/>
                <w:szCs w:val="24"/>
              </w:rPr>
              <w:t>- kasutusele võetakse täiesti uus süsteem (taotlus-ja menetluskeskkond)</w:t>
            </w:r>
          </w:p>
          <w:p w14:paraId="19F60CEE" w14:textId="20220796" w:rsidR="00710F1B" w:rsidRPr="00762A06" w:rsidRDefault="00762A06" w:rsidP="0018099B">
            <w:pPr>
              <w:pStyle w:val="ListParagraph"/>
              <w:numPr>
                <w:ilvl w:val="0"/>
                <w:numId w:val="27"/>
              </w:numPr>
              <w:jc w:val="both"/>
              <w:rPr>
                <w:rFonts w:ascii="Times New Roman" w:hAnsi="Times New Roman" w:cs="Times New Roman"/>
                <w:smallCaps/>
                <w:sz w:val="24"/>
                <w:szCs w:val="24"/>
              </w:rPr>
            </w:pPr>
            <w:r w:rsidRPr="00762A06">
              <w:rPr>
                <w:rFonts w:ascii="Times New Roman" w:hAnsi="Times New Roman" w:cs="Times New Roman"/>
                <w:smallCaps/>
                <w:sz w:val="24"/>
                <w:szCs w:val="24"/>
              </w:rPr>
              <w:t>protsesside efektiivsemaks muutmine</w:t>
            </w:r>
            <w:r w:rsidR="002A6584">
              <w:rPr>
                <w:rFonts w:ascii="Times New Roman" w:hAnsi="Times New Roman" w:cs="Times New Roman"/>
                <w:smallCaps/>
                <w:sz w:val="24"/>
                <w:szCs w:val="24"/>
              </w:rPr>
              <w:t xml:space="preserve"> </w:t>
            </w:r>
            <w:r w:rsidRPr="00762A06">
              <w:rPr>
                <w:rFonts w:ascii="Times New Roman" w:hAnsi="Times New Roman" w:cs="Times New Roman"/>
                <w:smallCaps/>
                <w:sz w:val="24"/>
                <w:szCs w:val="24"/>
              </w:rPr>
              <w:t>- taotleja vaates saab kõiki toiminguid teha e-keskkonnas ning puudub vajadus käia teeninduses või menetleja juures.  menetleja saab teha keskkonnas ühe päringu ning andmed kogutakse erinev</w:t>
            </w:r>
            <w:r w:rsidR="002A6584">
              <w:rPr>
                <w:rFonts w:ascii="Times New Roman" w:hAnsi="Times New Roman" w:cs="Times New Roman"/>
                <w:smallCaps/>
                <w:sz w:val="24"/>
                <w:szCs w:val="24"/>
              </w:rPr>
              <w:t>a</w:t>
            </w:r>
            <w:r w:rsidRPr="00762A06">
              <w:rPr>
                <w:rFonts w:ascii="Times New Roman" w:hAnsi="Times New Roman" w:cs="Times New Roman"/>
                <w:smallCaps/>
                <w:sz w:val="24"/>
                <w:szCs w:val="24"/>
              </w:rPr>
              <w:t xml:space="preserve">test andmebaasidest kokku. erinevate lubade taotlemine muutub oluliselt tõhusamaks (näiteks soetamisloa taotlemisel isik esitab taotluse, menetleja saab sellekohase teate, teeb vajalikud toimingud ning kas teeb lubava või keelduva otsuse, otsus tehakse teatavaks elektroonilisel teel). </w:t>
            </w:r>
          </w:p>
          <w:p w14:paraId="625FD089" w14:textId="2EC957B5" w:rsidR="00915FF7" w:rsidRPr="00762A06" w:rsidRDefault="00762A06" w:rsidP="0018099B">
            <w:pPr>
              <w:pStyle w:val="ListParagraph"/>
              <w:jc w:val="both"/>
              <w:rPr>
                <w:rFonts w:ascii="Times New Roman" w:hAnsi="Times New Roman" w:cs="Times New Roman"/>
                <w:smallCaps/>
                <w:sz w:val="24"/>
                <w:szCs w:val="24"/>
              </w:rPr>
            </w:pPr>
            <w:r w:rsidRPr="00762A06">
              <w:rPr>
                <w:rFonts w:ascii="Times New Roman" w:hAnsi="Times New Roman" w:cs="Times New Roman"/>
                <w:smallCaps/>
                <w:sz w:val="24"/>
                <w:szCs w:val="24"/>
              </w:rPr>
              <w:t xml:space="preserve">järelevalve tegemine muutub oluliselt tõhusamaks, kuna kõik andmed </w:t>
            </w:r>
            <w:r w:rsidRPr="00762A06">
              <w:rPr>
                <w:rFonts w:ascii="Times New Roman" w:hAnsi="Times New Roman" w:cs="Times New Roman"/>
                <w:smallCaps/>
                <w:sz w:val="24"/>
                <w:szCs w:val="24"/>
              </w:rPr>
              <w:lastRenderedPageBreak/>
              <w:t>jõuavad keskkonda reaalajas. täna kasutusel olev süsteem võimaldab järeleval</w:t>
            </w:r>
            <w:r w:rsidR="002A6584">
              <w:rPr>
                <w:rFonts w:ascii="Times New Roman" w:hAnsi="Times New Roman" w:cs="Times New Roman"/>
                <w:smallCaps/>
                <w:sz w:val="24"/>
                <w:szCs w:val="24"/>
              </w:rPr>
              <w:t>v</w:t>
            </w:r>
            <w:r w:rsidRPr="00762A06">
              <w:rPr>
                <w:rFonts w:ascii="Times New Roman" w:hAnsi="Times New Roman" w:cs="Times New Roman"/>
                <w:smallCaps/>
                <w:sz w:val="24"/>
                <w:szCs w:val="24"/>
              </w:rPr>
              <w:t xml:space="preserve">et teha vaid kaupmehe juurde kohale minnes ning füüsilistest relvaraamatutest andmeid otsides (s.t kõik andmed on paberkandjal ning nendest vajalike andmete leidmine on aja- ja ressursimahukas). </w:t>
            </w:r>
          </w:p>
          <w:p w14:paraId="6408DD3B" w14:textId="2500642E" w:rsidR="00710F1B" w:rsidRPr="00762A06" w:rsidRDefault="00762A06" w:rsidP="0018099B">
            <w:pPr>
              <w:pStyle w:val="ListParagraph"/>
              <w:numPr>
                <w:ilvl w:val="0"/>
                <w:numId w:val="27"/>
              </w:numPr>
              <w:jc w:val="both"/>
              <w:rPr>
                <w:rFonts w:ascii="Times New Roman" w:hAnsi="Times New Roman" w:cs="Times New Roman"/>
                <w:smallCaps/>
                <w:sz w:val="24"/>
                <w:szCs w:val="24"/>
              </w:rPr>
            </w:pPr>
            <w:r w:rsidRPr="00762A06">
              <w:rPr>
                <w:rFonts w:ascii="Times New Roman" w:hAnsi="Times New Roman" w:cs="Times New Roman"/>
                <w:smallCaps/>
                <w:sz w:val="24"/>
                <w:szCs w:val="24"/>
              </w:rPr>
              <w:t>koostöö erinevate osapooltega (</w:t>
            </w:r>
            <w:proofErr w:type="spellStart"/>
            <w:r w:rsidRPr="00762A06">
              <w:rPr>
                <w:rFonts w:ascii="Times New Roman" w:hAnsi="Times New Roman" w:cs="Times New Roman"/>
                <w:smallCaps/>
                <w:sz w:val="24"/>
                <w:szCs w:val="24"/>
              </w:rPr>
              <w:t>ppa</w:t>
            </w:r>
            <w:proofErr w:type="spellEnd"/>
            <w:r w:rsidRPr="00762A06">
              <w:rPr>
                <w:rFonts w:ascii="Times New Roman" w:hAnsi="Times New Roman" w:cs="Times New Roman"/>
                <w:smallCaps/>
                <w:sz w:val="24"/>
                <w:szCs w:val="24"/>
              </w:rPr>
              <w:t xml:space="preserve">, maksu-tolliamet, kapo jne) muutub samuti oluliselt kiiremaks, võrreldes täna kasutusel oleva süsteemiga, kus kõik toimub kas paberkandjal või e-kirja teel. </w:t>
            </w:r>
            <w:r w:rsidR="00B17870">
              <w:rPr>
                <w:rFonts w:ascii="Times New Roman" w:hAnsi="Times New Roman" w:cs="Times New Roman"/>
                <w:smallCaps/>
                <w:sz w:val="24"/>
                <w:szCs w:val="24"/>
              </w:rPr>
              <w:t xml:space="preserve">samas efektiivne ja reaalajas koostöö julgeolekuasutustega tagab senisest olulisemalt tõhusama järelevalve erinevate menetlusliikide üle tuues kaasa  suurema turvalisuse. </w:t>
            </w:r>
          </w:p>
          <w:p w14:paraId="4D1F686F" w14:textId="77777777" w:rsidR="00915FF7" w:rsidRPr="0018099B" w:rsidRDefault="00915FF7" w:rsidP="0018099B">
            <w:pPr>
              <w:ind w:left="360"/>
              <w:rPr>
                <w:smallCaps/>
              </w:rPr>
            </w:pPr>
          </w:p>
          <w:p w14:paraId="01A3F009" w14:textId="5E13000E" w:rsidR="00710F1B" w:rsidRPr="0018099B" w:rsidRDefault="00710F1B" w:rsidP="00762A06">
            <w:pPr>
              <w:pStyle w:val="ListParagraph"/>
              <w:rPr>
                <w:smallCaps/>
              </w:rPr>
            </w:pPr>
          </w:p>
        </w:tc>
      </w:tr>
    </w:tbl>
    <w:p w14:paraId="67241ADC" w14:textId="77777777" w:rsidR="00BA4686" w:rsidRPr="00995993" w:rsidRDefault="00BA4686" w:rsidP="00D43A43">
      <w:pPr>
        <w:rPr>
          <w:smallCaps/>
        </w:rPr>
      </w:pPr>
    </w:p>
    <w:p w14:paraId="6F27557B"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eeltingimused</w:t>
      </w:r>
    </w:p>
    <w:tbl>
      <w:tblPr>
        <w:tblStyle w:val="TableGrid"/>
        <w:tblW w:w="0" w:type="auto"/>
        <w:tblLook w:val="04A0" w:firstRow="1" w:lastRow="0" w:firstColumn="1" w:lastColumn="0" w:noHBand="0" w:noVBand="1"/>
      </w:tblPr>
      <w:tblGrid>
        <w:gridCol w:w="9288"/>
      </w:tblGrid>
      <w:tr w:rsidR="00D43A43" w:rsidRPr="00995993" w14:paraId="3EFE5EC9" w14:textId="77777777" w:rsidTr="00D43A43">
        <w:tc>
          <w:tcPr>
            <w:tcW w:w="9212" w:type="dxa"/>
          </w:tcPr>
          <w:p w14:paraId="530732E3" w14:textId="77777777" w:rsidR="00C408DB" w:rsidRPr="00995993" w:rsidRDefault="00D43A43" w:rsidP="00C408DB">
            <w:pPr>
              <w:pStyle w:val="ListParagraph"/>
              <w:numPr>
                <w:ilvl w:val="0"/>
                <w:numId w:val="8"/>
              </w:numPr>
              <w:jc w:val="both"/>
              <w:rPr>
                <w:rFonts w:ascii="Times New Roman" w:hAnsi="Times New Roman" w:cs="Times New Roman"/>
              </w:rPr>
            </w:pPr>
            <w:r w:rsidRPr="00995993">
              <w:rPr>
                <w:rFonts w:ascii="Times New Roman" w:hAnsi="Times New Roman" w:cs="Times New Roman"/>
                <w:u w:val="single"/>
              </w:rPr>
              <w:t>RIHA</w:t>
            </w:r>
            <w:r w:rsidRPr="00995993">
              <w:rPr>
                <w:rFonts w:ascii="Times New Roman" w:hAnsi="Times New Roman" w:cs="Times New Roman"/>
              </w:rPr>
              <w:t>: selgitada, kas projektiga seoses tekib täiendavaid kohustusi riigi infosüsteemi haldussüsteemis. Juhul, kui tegemist on jätkuarendusega, siis kirjeldada</w:t>
            </w:r>
            <w:r w:rsidR="00E84C4C" w:rsidRPr="00995993">
              <w:rPr>
                <w:rFonts w:ascii="Times New Roman" w:hAnsi="Times New Roman" w:cs="Times New Roman"/>
              </w:rPr>
              <w:t>, kas RIHAga seotud</w:t>
            </w:r>
            <w:r w:rsidRPr="00995993">
              <w:rPr>
                <w:rFonts w:ascii="Times New Roman" w:hAnsi="Times New Roman" w:cs="Times New Roman"/>
              </w:rPr>
              <w:t xml:space="preserve"> varasemad kohustused on korrektselt täidetud. </w:t>
            </w:r>
          </w:p>
          <w:p w14:paraId="56381B2F" w14:textId="77777777" w:rsidR="00B37434" w:rsidRPr="00995993" w:rsidRDefault="00B37434" w:rsidP="00C408DB">
            <w:pPr>
              <w:pStyle w:val="ListParagraph"/>
              <w:jc w:val="both"/>
              <w:rPr>
                <w:rFonts w:ascii="Times New Roman" w:hAnsi="Times New Roman" w:cs="Times New Roman"/>
              </w:rPr>
            </w:pPr>
            <w:r w:rsidRPr="00995993">
              <w:rPr>
                <w:rFonts w:ascii="Times New Roman" w:hAnsi="Times New Roman" w:cs="Times New Roman"/>
                <w:i/>
              </w:rPr>
              <w:t xml:space="preserve">Kui projekt on seotud </w:t>
            </w:r>
            <w:r w:rsidR="00BF353A" w:rsidRPr="00995993">
              <w:rPr>
                <w:rFonts w:ascii="Times New Roman" w:hAnsi="Times New Roman" w:cs="Times New Roman"/>
                <w:i/>
              </w:rPr>
              <w:t xml:space="preserve">taotleja </w:t>
            </w:r>
            <w:r w:rsidRPr="00995993">
              <w:rPr>
                <w:rFonts w:ascii="Times New Roman" w:hAnsi="Times New Roman" w:cs="Times New Roman"/>
                <w:i/>
              </w:rPr>
              <w:t xml:space="preserve">mitme infosüsteemiga, siis peavad RIHAga seotud kohustused olema täidetud kõigi süsteemide puhul. Näiteks kui projekti käigus tehakse arendusi mitte ainult põhiinfosüsteemis, vaid ka </w:t>
            </w:r>
            <w:r w:rsidR="00BF353A" w:rsidRPr="00995993">
              <w:rPr>
                <w:rFonts w:ascii="Times New Roman" w:hAnsi="Times New Roman" w:cs="Times New Roman"/>
                <w:i/>
              </w:rPr>
              <w:t>Taotleja</w:t>
            </w:r>
            <w:r w:rsidR="00C408DB" w:rsidRPr="00995993">
              <w:rPr>
                <w:rFonts w:ascii="Times New Roman" w:hAnsi="Times New Roman" w:cs="Times New Roman"/>
                <w:i/>
              </w:rPr>
              <w:t xml:space="preserve"> </w:t>
            </w:r>
            <w:r w:rsidRPr="00995993">
              <w:rPr>
                <w:rFonts w:ascii="Times New Roman" w:hAnsi="Times New Roman" w:cs="Times New Roman"/>
                <w:i/>
              </w:rPr>
              <w:t>dokumendihaldussüsteemis (DHS), peab ka DHS ja selle kasutamine olema RIHAs registreeritud.</w:t>
            </w:r>
          </w:p>
          <w:p w14:paraId="4177C96B" w14:textId="77777777" w:rsidR="002B7C01" w:rsidRPr="00995993" w:rsidRDefault="00D43A43" w:rsidP="002B7C01">
            <w:pPr>
              <w:pStyle w:val="ListParagraph"/>
              <w:numPr>
                <w:ilvl w:val="0"/>
                <w:numId w:val="8"/>
              </w:numPr>
              <w:jc w:val="both"/>
              <w:rPr>
                <w:rFonts w:ascii="Times New Roman" w:hAnsi="Times New Roman" w:cs="Times New Roman"/>
              </w:rPr>
            </w:pPr>
            <w:r w:rsidRPr="00995993">
              <w:rPr>
                <w:rFonts w:ascii="Times New Roman" w:hAnsi="Times New Roman" w:cs="Times New Roman"/>
                <w:u w:val="single"/>
              </w:rPr>
              <w:t>ISKE</w:t>
            </w:r>
            <w:r w:rsidRPr="00995993">
              <w:rPr>
                <w:rFonts w:ascii="Times New Roman" w:hAnsi="Times New Roman" w:cs="Times New Roman"/>
              </w:rPr>
              <w:t>: juhul</w:t>
            </w:r>
            <w:r w:rsidR="00E84C4C" w:rsidRPr="00995993">
              <w:rPr>
                <w:rFonts w:ascii="Times New Roman" w:hAnsi="Times New Roman" w:cs="Times New Roman"/>
              </w:rPr>
              <w:t>,</w:t>
            </w:r>
            <w:r w:rsidRPr="00995993">
              <w:rPr>
                <w:rFonts w:ascii="Times New Roman" w:hAnsi="Times New Roman" w:cs="Times New Roman"/>
              </w:rPr>
              <w:t xml:space="preserve"> kui tegemist on jätkuprojektiga, siis kirjeldada ISKE rakendamise hetkeseis varem loodud lahenduse osas. Kirjeldada, millised kohustused turvanõuetega seoses projektile laienevad ning millises ulatuses need on täidetud. Näiteks, kui tegemist on infosüsteemiga, mille osas on kohustus ISKE nõudeid rakendada, siis kirjeldada nende rakendamise hetkeseis. Juhul, kui süsteemile laieneb ka auditeerimise kohustus, siis täpsustada, kas seda kohustust on nõuetekohaselt täidetud. Juhul, kui ISKE nõuete täitmine on käesoleva projekti alamosa, siis täpsustada ka seda.</w:t>
            </w:r>
          </w:p>
          <w:p w14:paraId="2B76E491"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u w:val="single"/>
              </w:rPr>
              <w:t>Koosvõimeraamistik</w:t>
            </w:r>
            <w:r w:rsidRPr="00995993">
              <w:rPr>
                <w:rFonts w:ascii="Times New Roman" w:hAnsi="Times New Roman" w:cs="Times New Roman"/>
              </w:rPr>
              <w:t>: milliseid koosvõimeraamistiku dokumente projektis rakendatakse? Ei pea detailsemalt kirjeldama koosõimeraamistiku erinevate dokumentide konkreetsete nõuete rakendamise ulatust.</w:t>
            </w:r>
          </w:p>
          <w:p w14:paraId="0B2B4839" w14:textId="77777777" w:rsidR="00D43A43" w:rsidRPr="00995993" w:rsidRDefault="00D43A43" w:rsidP="008D7981">
            <w:pPr>
              <w:pStyle w:val="NoSpacing"/>
              <w:numPr>
                <w:ilvl w:val="0"/>
                <w:numId w:val="8"/>
              </w:numPr>
              <w:jc w:val="both"/>
              <w:rPr>
                <w:rFonts w:ascii="Times New Roman" w:hAnsi="Times New Roman" w:cs="Times New Roman"/>
              </w:rPr>
            </w:pPr>
            <w:r w:rsidRPr="00995993">
              <w:rPr>
                <w:rFonts w:ascii="Times New Roman" w:hAnsi="Times New Roman" w:cs="Times New Roman"/>
                <w:u w:val="single"/>
              </w:rPr>
              <w:t>Iseteeninduskeskkonna raamistik</w:t>
            </w:r>
            <w:r w:rsidRPr="00995993">
              <w:rPr>
                <w:rFonts w:ascii="Times New Roman" w:hAnsi="Times New Roman" w:cs="Times New Roman"/>
              </w:rPr>
              <w:t xml:space="preserve">: </w:t>
            </w:r>
            <w:r w:rsidR="00AA380A" w:rsidRPr="00995993">
              <w:rPr>
                <w:rFonts w:ascii="Times New Roman" w:hAnsi="Times New Roman" w:cs="Times New Roman"/>
              </w:rPr>
              <w:t xml:space="preserve">Kas on kavandatud tegevused, mis tagavad „Iseteeninduskeskkonna raamistiku“ (dokument leitav: </w:t>
            </w:r>
            <w:hyperlink r:id="rId14" w:history="1">
              <w:r w:rsidR="00AA380A" w:rsidRPr="00995993">
                <w:rPr>
                  <w:rStyle w:val="Hyperlink"/>
                  <w:rFonts w:ascii="Times New Roman" w:hAnsi="Times New Roman" w:cs="Times New Roman"/>
                  <w:color w:val="auto"/>
                  <w:u w:val="none"/>
                </w:rPr>
                <w:t>https://www.mkm.ee/sites/default/files/iseteeninduskeskkondade_raamistik.pdf</w:t>
              </w:r>
            </w:hyperlink>
            <w:r w:rsidR="00AA380A" w:rsidRPr="00995993">
              <w:rPr>
                <w:rStyle w:val="Hyperlink"/>
                <w:rFonts w:ascii="Times New Roman" w:hAnsi="Times New Roman" w:cs="Times New Roman"/>
                <w:color w:val="auto"/>
                <w:u w:val="none"/>
              </w:rPr>
              <w:t xml:space="preserve">) </w:t>
            </w:r>
            <w:r w:rsidR="00AA380A" w:rsidRPr="00995993">
              <w:rPr>
                <w:rFonts w:ascii="Times New Roman" w:hAnsi="Times New Roman" w:cs="Times New Roman"/>
              </w:rPr>
              <w:t>Lisas 1 kirjeldatud funktsionaalsused (iseteeninduskeskkonda sisenemine, teenuste kohta info saamine, teenuse taotlemine ja saamine, infovahetus ja haldusotsuste kätte toimetamine, volituste haldamine, kliendiandmete ja seadete haldamine, kasutajatoe osutamine ja kasutajatelt tagasiside kogumine, iseteeninduskeskkonna haldamine), või miks raamistikus kirjeldatud funktsionaalsust ei kasutata?</w:t>
            </w:r>
          </w:p>
          <w:p w14:paraId="167E795E" w14:textId="77777777" w:rsidR="008D7981" w:rsidRPr="00995993" w:rsidRDefault="00D43A43" w:rsidP="00B37434">
            <w:pPr>
              <w:pStyle w:val="ListParagraph"/>
              <w:numPr>
                <w:ilvl w:val="0"/>
                <w:numId w:val="8"/>
              </w:numPr>
              <w:rPr>
                <w:color w:val="1F497D"/>
              </w:rPr>
            </w:pPr>
            <w:r w:rsidRPr="00995993">
              <w:rPr>
                <w:rFonts w:ascii="Times New Roman" w:hAnsi="Times New Roman" w:cs="Times New Roman"/>
                <w:u w:val="single"/>
              </w:rPr>
              <w:t>Kasutatavuse (kvaliteedi) mõõtmise raamistik</w:t>
            </w:r>
            <w:r w:rsidRPr="00995993">
              <w:rPr>
                <w:rFonts w:ascii="Times New Roman" w:hAnsi="Times New Roman" w:cs="Times New Roman"/>
              </w:rPr>
              <w:t xml:space="preserve">: </w:t>
            </w:r>
            <w:r w:rsidR="00BB41EC" w:rsidRPr="00995993">
              <w:rPr>
                <w:rFonts w:ascii="Times New Roman" w:hAnsi="Times New Roman" w:cs="Times New Roman"/>
              </w:rPr>
              <w:t xml:space="preserve">Milline on teie poolt arendatava teenuse </w:t>
            </w:r>
            <w:r w:rsidR="00B37434" w:rsidRPr="00995993">
              <w:rPr>
                <w:rFonts w:ascii="Times New Roman" w:hAnsi="Times New Roman" w:cs="Times New Roman"/>
              </w:rPr>
              <w:t xml:space="preserve">   </w:t>
            </w:r>
            <w:r w:rsidR="00BB41EC" w:rsidRPr="00995993">
              <w:rPr>
                <w:rFonts w:ascii="Times New Roman" w:hAnsi="Times New Roman" w:cs="Times New Roman"/>
              </w:rPr>
              <w:t xml:space="preserve">rahulolu hetkeseis ja milline on  rahulolu näitaja prognoos </w:t>
            </w:r>
            <w:r w:rsidR="008D7981" w:rsidRPr="00995993">
              <w:rPr>
                <w:rFonts w:ascii="Times New Roman" w:hAnsi="Times New Roman" w:cs="Times New Roman"/>
              </w:rPr>
              <w:t xml:space="preserve">peale </w:t>
            </w:r>
            <w:r w:rsidR="00BB41EC" w:rsidRPr="00995993">
              <w:rPr>
                <w:rFonts w:ascii="Times New Roman" w:hAnsi="Times New Roman" w:cs="Times New Roman"/>
              </w:rPr>
              <w:t>arendustegevuste elluviimist vastavalt hetkel kasutusel olevale rahulolu hindamise metoodikale.</w:t>
            </w:r>
            <w:r w:rsidR="008D7981" w:rsidRPr="00995993">
              <w:rPr>
                <w:rFonts w:ascii="Times New Roman" w:hAnsi="Times New Roman" w:cs="Times New Roman"/>
              </w:rPr>
              <w:t xml:space="preserve"> Kui rahulolu ei mõõdeta, siis palume põhjendada, miks ei mõõdeta.</w:t>
            </w:r>
            <w:r w:rsidR="00BB41EC" w:rsidRPr="00995993">
              <w:rPr>
                <w:rFonts w:ascii="Times New Roman" w:hAnsi="Times New Roman" w:cs="Times New Roman"/>
              </w:rPr>
              <w:t xml:space="preserve"> </w:t>
            </w:r>
            <w:r w:rsidR="00B37434" w:rsidRPr="00995993">
              <w:rPr>
                <w:rFonts w:ascii="Times New Roman" w:hAnsi="Times New Roman" w:cs="Times New Roman"/>
                <w:i/>
              </w:rPr>
              <w:t xml:space="preserve"> Kasutatavuse analüüs peab tuginema raamistiku „Kasutatavuse mõõdikute süsteem avaliku sektori tarkvarasüsteemidele“ printsiipidele (leitav: </w:t>
            </w:r>
            <w:hyperlink r:id="rId15" w:history="1">
              <w:r w:rsidR="00B37434" w:rsidRPr="00995993">
                <w:rPr>
                  <w:rStyle w:val="Hyperlink"/>
                  <w:rFonts w:ascii="Times New Roman" w:hAnsi="Times New Roman" w:cs="Times New Roman"/>
                  <w:i/>
                </w:rPr>
                <w:t>https://www.mkm.ee/sites/default/files/kasutatavuse_moodikute_susteem_final_november_2014.pdf</w:t>
              </w:r>
            </w:hyperlink>
            <w:r w:rsidR="00B37434" w:rsidRPr="00995993">
              <w:rPr>
                <w:rFonts w:ascii="Times New Roman" w:hAnsi="Times New Roman" w:cs="Times New Roman"/>
                <w:i/>
                <w:color w:val="1F497D"/>
              </w:rPr>
              <w:t>)</w:t>
            </w:r>
          </w:p>
          <w:p w14:paraId="0D02C9A4"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u w:val="single"/>
              </w:rPr>
              <w:t>Avaandmete hetkeseis ning plaanid</w:t>
            </w:r>
            <w:r w:rsidRPr="00995993">
              <w:rPr>
                <w:rFonts w:ascii="Times New Roman" w:hAnsi="Times New Roman" w:cs="Times New Roman"/>
              </w:rPr>
              <w:t>: täp</w:t>
            </w:r>
            <w:r w:rsidR="00E84C4C" w:rsidRPr="00995993">
              <w:rPr>
                <w:rFonts w:ascii="Times New Roman" w:hAnsi="Times New Roman" w:cs="Times New Roman"/>
              </w:rPr>
              <w:t>sustada, kas vastavalt avaliku t</w:t>
            </w:r>
            <w:r w:rsidRPr="00995993">
              <w:rPr>
                <w:rFonts w:ascii="Times New Roman" w:hAnsi="Times New Roman" w:cs="Times New Roman"/>
              </w:rPr>
              <w:t xml:space="preserve">eabe seadusele laieneb infosüsteemile andmete masinloetavas formaadis kättesaadavaks tegemise kohustus. Juhul, kui </w:t>
            </w:r>
            <w:proofErr w:type="spellStart"/>
            <w:r w:rsidRPr="00995993">
              <w:rPr>
                <w:rFonts w:ascii="Times New Roman" w:hAnsi="Times New Roman" w:cs="Times New Roman"/>
              </w:rPr>
              <w:t>AvTS</w:t>
            </w:r>
            <w:proofErr w:type="spellEnd"/>
            <w:r w:rsidRPr="00995993">
              <w:rPr>
                <w:rFonts w:ascii="Times New Roman" w:hAnsi="Times New Roman" w:cs="Times New Roman"/>
              </w:rPr>
              <w:t xml:space="preserve"> järgi vastav kohustus kehtib/ tekib, siis selgitada kohustuse täitmise hetkeseisu ning projekti käigus planeeritavaid teg</w:t>
            </w:r>
            <w:r w:rsidR="00E84C4C" w:rsidRPr="00995993">
              <w:rPr>
                <w:rFonts w:ascii="Times New Roman" w:hAnsi="Times New Roman" w:cs="Times New Roman"/>
              </w:rPr>
              <w:t>evusi nõuete täitmise osas (st</w:t>
            </w:r>
            <w:r w:rsidRPr="00995993">
              <w:rPr>
                <w:rFonts w:ascii="Times New Roman" w:hAnsi="Times New Roman" w:cs="Times New Roman"/>
              </w:rPr>
              <w:t xml:space="preserve"> täpsustada, millisel kujul, mis </w:t>
            </w:r>
            <w:r w:rsidRPr="00995993">
              <w:rPr>
                <w:rFonts w:ascii="Times New Roman" w:hAnsi="Times New Roman" w:cs="Times New Roman"/>
              </w:rPr>
              <w:lastRenderedPageBreak/>
              <w:t>ajaks ja kuhu andmed avalikult kättesaadavaks tehakse).</w:t>
            </w:r>
          </w:p>
        </w:tc>
      </w:tr>
      <w:tr w:rsidR="00C408DB" w:rsidRPr="00995993" w14:paraId="3EDA0288" w14:textId="77777777" w:rsidTr="00D43A43">
        <w:tc>
          <w:tcPr>
            <w:tcW w:w="9212" w:type="dxa"/>
          </w:tcPr>
          <w:p w14:paraId="3F87266D" w14:textId="77777777" w:rsidR="00C408DB" w:rsidRPr="00995993" w:rsidRDefault="00C408DB" w:rsidP="00B37434">
            <w:pPr>
              <w:pStyle w:val="ListParagraph"/>
              <w:numPr>
                <w:ilvl w:val="0"/>
                <w:numId w:val="8"/>
              </w:numPr>
              <w:jc w:val="both"/>
              <w:rPr>
                <w:rFonts w:ascii="Times New Roman" w:hAnsi="Times New Roman" w:cs="Times New Roman"/>
                <w:u w:val="single"/>
              </w:rPr>
            </w:pPr>
          </w:p>
        </w:tc>
      </w:tr>
    </w:tbl>
    <w:p w14:paraId="4C9FFA91"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4DFD7C3A" w14:textId="77777777" w:rsidTr="00BA4686">
        <w:tc>
          <w:tcPr>
            <w:tcW w:w="9212" w:type="dxa"/>
          </w:tcPr>
          <w:p w14:paraId="305C5A61" w14:textId="479D2273" w:rsidR="00BA4686" w:rsidRPr="00995993" w:rsidRDefault="00BA4686" w:rsidP="00D43A43">
            <w:r w:rsidRPr="00995993">
              <w:t>VASTUSE VÄLI</w:t>
            </w:r>
          </w:p>
          <w:p w14:paraId="21A20188" w14:textId="6A6BEC77" w:rsidR="00BA4686" w:rsidRPr="00D273A8" w:rsidRDefault="008C3F02" w:rsidP="003C289C">
            <w:pPr>
              <w:jc w:val="both"/>
              <w:rPr>
                <w:rFonts w:ascii="Times New Roman" w:hAnsi="Times New Roman" w:cs="Times New Roman"/>
                <w:sz w:val="24"/>
                <w:szCs w:val="24"/>
                <w:rPrChange w:id="2" w:author="Margit Ratnik" w:date="2017-02-06T14:40:00Z">
                  <w:rPr>
                    <w:rFonts w:ascii="Times New Roman" w:hAnsi="Times New Roman" w:cs="Times New Roman"/>
                    <w:sz w:val="24"/>
                    <w:szCs w:val="24"/>
                  </w:rPr>
                </w:rPrChange>
              </w:rPr>
            </w:pPr>
            <w:r w:rsidRPr="00D273A8">
              <w:rPr>
                <w:rFonts w:ascii="Times New Roman" w:hAnsi="Times New Roman" w:cs="Times New Roman"/>
                <w:sz w:val="24"/>
                <w:szCs w:val="24"/>
                <w:u w:val="single"/>
              </w:rPr>
              <w:t>RIHA:</w:t>
            </w:r>
            <w:r w:rsidRPr="00D273A8">
              <w:rPr>
                <w:rFonts w:ascii="Times New Roman" w:hAnsi="Times New Roman" w:cs="Times New Roman"/>
                <w:sz w:val="24"/>
                <w:szCs w:val="24"/>
              </w:rPr>
              <w:t xml:space="preserve"> </w:t>
            </w:r>
            <w:r w:rsidR="003C289C" w:rsidRPr="00D273A8">
              <w:rPr>
                <w:rFonts w:ascii="Times New Roman" w:hAnsi="Times New Roman" w:cs="Times New Roman"/>
                <w:sz w:val="24"/>
                <w:szCs w:val="24"/>
              </w:rPr>
              <w:t xml:space="preserve">loodav menetlusinfosüsteem on uus ja varasem tehniline </w:t>
            </w:r>
            <w:r w:rsidR="003C289C" w:rsidRPr="007F551D">
              <w:rPr>
                <w:rFonts w:ascii="Times New Roman" w:hAnsi="Times New Roman" w:cs="Times New Roman"/>
                <w:sz w:val="24"/>
                <w:szCs w:val="24"/>
              </w:rPr>
              <w:t xml:space="preserve">lahendus puudub. Andekogu ei ole RIHA-s registreeritud; </w:t>
            </w:r>
          </w:p>
          <w:p w14:paraId="06C7831B" w14:textId="77777777" w:rsidR="003C289C" w:rsidRPr="00D273A8" w:rsidRDefault="008C3F02" w:rsidP="003C289C">
            <w:pPr>
              <w:jc w:val="both"/>
              <w:rPr>
                <w:rFonts w:ascii="Times New Roman" w:hAnsi="Times New Roman" w:cs="Times New Roman"/>
                <w:sz w:val="24"/>
                <w:szCs w:val="24"/>
                <w:rPrChange w:id="3" w:author="Margit Ratnik" w:date="2017-02-06T14:40:00Z">
                  <w:rPr>
                    <w:rFonts w:ascii="Times New Roman" w:hAnsi="Times New Roman" w:cs="Times New Roman"/>
                    <w:sz w:val="24"/>
                    <w:szCs w:val="24"/>
                  </w:rPr>
                </w:rPrChange>
              </w:rPr>
            </w:pPr>
            <w:r w:rsidRPr="00D273A8">
              <w:rPr>
                <w:rFonts w:ascii="Times New Roman" w:hAnsi="Times New Roman" w:cs="Times New Roman"/>
                <w:sz w:val="24"/>
                <w:szCs w:val="24"/>
                <w:u w:val="single"/>
                <w:rPrChange w:id="4" w:author="Margit Ratnik" w:date="2017-02-06T14:40:00Z">
                  <w:rPr>
                    <w:rFonts w:ascii="Times New Roman" w:hAnsi="Times New Roman" w:cs="Times New Roman"/>
                    <w:sz w:val="24"/>
                    <w:szCs w:val="24"/>
                    <w:u w:val="single"/>
                  </w:rPr>
                </w:rPrChange>
              </w:rPr>
              <w:t>ISKE</w:t>
            </w:r>
            <w:r w:rsidRPr="00D273A8">
              <w:rPr>
                <w:rFonts w:ascii="Times New Roman" w:hAnsi="Times New Roman" w:cs="Times New Roman"/>
                <w:sz w:val="24"/>
                <w:szCs w:val="24"/>
                <w:rPrChange w:id="5" w:author="Margit Ratnik" w:date="2017-02-06T14:40:00Z">
                  <w:rPr>
                    <w:rFonts w:ascii="Times New Roman" w:hAnsi="Times New Roman" w:cs="Times New Roman"/>
                    <w:sz w:val="24"/>
                    <w:szCs w:val="24"/>
                  </w:rPr>
                </w:rPrChange>
              </w:rPr>
              <w:t xml:space="preserve">: </w:t>
            </w:r>
            <w:r w:rsidR="00863845" w:rsidRPr="00D273A8">
              <w:rPr>
                <w:rFonts w:ascii="Times New Roman" w:hAnsi="Times New Roman" w:cs="Times New Roman"/>
                <w:sz w:val="24"/>
                <w:szCs w:val="24"/>
                <w:rPrChange w:id="6" w:author="Margit Ratnik" w:date="2017-02-06T14:40:00Z">
                  <w:rPr>
                    <w:rFonts w:ascii="Times New Roman" w:hAnsi="Times New Roman" w:cs="Times New Roman"/>
                    <w:sz w:val="24"/>
                    <w:szCs w:val="24"/>
                  </w:rPr>
                </w:rPrChange>
              </w:rPr>
              <w:t xml:space="preserve">loodava infosüsteemi vaates ISKE </w:t>
            </w:r>
            <w:r w:rsidR="003C289C" w:rsidRPr="00D273A8">
              <w:rPr>
                <w:rFonts w:ascii="Times New Roman" w:hAnsi="Times New Roman" w:cs="Times New Roman"/>
                <w:sz w:val="24"/>
                <w:szCs w:val="24"/>
                <w:rPrChange w:id="7" w:author="Margit Ratnik" w:date="2017-02-06T14:40:00Z">
                  <w:rPr>
                    <w:rFonts w:ascii="Times New Roman" w:hAnsi="Times New Roman" w:cs="Times New Roman"/>
                    <w:sz w:val="24"/>
                    <w:szCs w:val="24"/>
                  </w:rPr>
                </w:rPrChange>
              </w:rPr>
              <w:t>rakendatud ei ole;</w:t>
            </w:r>
          </w:p>
          <w:p w14:paraId="06490C23" w14:textId="0C9303FC" w:rsidR="00863845" w:rsidRPr="00D273A8" w:rsidRDefault="00863845" w:rsidP="003C289C">
            <w:pPr>
              <w:autoSpaceDE w:val="0"/>
              <w:autoSpaceDN w:val="0"/>
              <w:adjustRightInd w:val="0"/>
              <w:jc w:val="both"/>
              <w:rPr>
                <w:rFonts w:ascii="Times New Roman" w:hAnsi="Times New Roman" w:cs="Times New Roman"/>
                <w:sz w:val="24"/>
                <w:szCs w:val="24"/>
                <w:rPrChange w:id="8" w:author="Margit Ratnik" w:date="2017-02-06T14:40:00Z">
                  <w:rPr>
                    <w:rFonts w:ascii="Times New Roman" w:hAnsi="Times New Roman" w:cs="Times New Roman"/>
                    <w:sz w:val="24"/>
                    <w:szCs w:val="24"/>
                  </w:rPr>
                </w:rPrChange>
              </w:rPr>
            </w:pPr>
            <w:r w:rsidRPr="00D273A8">
              <w:rPr>
                <w:rFonts w:ascii="Times New Roman" w:hAnsi="Times New Roman" w:cs="Times New Roman"/>
                <w:sz w:val="24"/>
                <w:szCs w:val="24"/>
                <w:u w:val="single"/>
                <w:rPrChange w:id="9" w:author="Margit Ratnik" w:date="2017-02-06T14:40:00Z">
                  <w:rPr>
                    <w:rFonts w:ascii="Times New Roman" w:hAnsi="Times New Roman" w:cs="Times New Roman"/>
                    <w:sz w:val="24"/>
                    <w:szCs w:val="24"/>
                    <w:u w:val="single"/>
                  </w:rPr>
                </w:rPrChange>
              </w:rPr>
              <w:t>Koosvõimeraamistik:</w:t>
            </w:r>
            <w:r w:rsidRPr="00D273A8">
              <w:rPr>
                <w:rFonts w:ascii="Times New Roman" w:hAnsi="Times New Roman" w:cs="Times New Roman"/>
                <w:sz w:val="24"/>
                <w:szCs w:val="24"/>
                <w:rPrChange w:id="10" w:author="Margit Ratnik" w:date="2017-02-06T14:40:00Z">
                  <w:rPr>
                    <w:rFonts w:ascii="Times New Roman" w:hAnsi="Times New Roman" w:cs="Times New Roman"/>
                    <w:sz w:val="24"/>
                    <w:szCs w:val="24"/>
                  </w:rPr>
                </w:rPrChange>
              </w:rPr>
              <w:t xml:space="preserve"> a) projekt aitab</w:t>
            </w:r>
            <w:r w:rsidRPr="00D273A8">
              <w:rPr>
                <w:rFonts w:ascii="Times New Roman" w:hAnsi="Times New Roman" w:cs="Times New Roman"/>
                <w:sz w:val="24"/>
                <w:szCs w:val="24"/>
                <w:rPrChange w:id="11" w:author="Margit Ratnik" w:date="2017-02-06T14:40:00Z">
                  <w:rPr>
                    <w:rFonts w:ascii="Times New Roman" w:hAnsi="Times New Roman" w:cs="Times New Roman"/>
                    <w:sz w:val="24"/>
                    <w:szCs w:val="24"/>
                  </w:rPr>
                </w:rPrChange>
              </w:rPr>
              <w:t xml:space="preserve"> kaasa teenusepõhise ühiskonna arengule, kus kõik inimesed saavad riigiga suhelda</w:t>
            </w:r>
            <w:r w:rsidRPr="00D273A8">
              <w:rPr>
                <w:rFonts w:ascii="Times New Roman" w:hAnsi="Times New Roman" w:cs="Times New Roman"/>
                <w:sz w:val="24"/>
                <w:szCs w:val="24"/>
                <w:rPrChange w:id="12" w:author="Margit Ratnik" w:date="2017-02-06T14:40:00Z">
                  <w:rPr>
                    <w:rFonts w:ascii="Times New Roman" w:hAnsi="Times New Roman" w:cs="Times New Roman"/>
                    <w:sz w:val="24"/>
                    <w:szCs w:val="24"/>
                  </w:rPr>
                </w:rPrChange>
              </w:rPr>
              <w:t xml:space="preserve"> </w:t>
            </w:r>
            <w:r w:rsidRPr="00D273A8">
              <w:rPr>
                <w:rFonts w:ascii="Times New Roman" w:hAnsi="Times New Roman" w:cs="Times New Roman"/>
                <w:sz w:val="24"/>
                <w:szCs w:val="24"/>
                <w:rPrChange w:id="13" w:author="Margit Ratnik" w:date="2017-02-06T14:40:00Z">
                  <w:rPr>
                    <w:rFonts w:ascii="Times New Roman" w:hAnsi="Times New Roman" w:cs="Times New Roman"/>
                    <w:sz w:val="24"/>
                    <w:szCs w:val="24"/>
                  </w:rPr>
                </w:rPrChange>
              </w:rPr>
              <w:t>ilma, et nad peaksid teadma midagi avaliku sektori hierarhiliselt struktuurist ja rollide</w:t>
            </w:r>
            <w:r w:rsidRPr="00D273A8">
              <w:rPr>
                <w:rFonts w:ascii="Times New Roman" w:hAnsi="Times New Roman" w:cs="Times New Roman"/>
                <w:sz w:val="24"/>
                <w:szCs w:val="24"/>
                <w:rPrChange w:id="14" w:author="Margit Ratnik" w:date="2017-02-06T14:40:00Z">
                  <w:rPr>
                    <w:rFonts w:ascii="Times New Roman" w:hAnsi="Times New Roman" w:cs="Times New Roman"/>
                    <w:sz w:val="24"/>
                    <w:szCs w:val="24"/>
                  </w:rPr>
                </w:rPrChange>
              </w:rPr>
              <w:t xml:space="preserve"> </w:t>
            </w:r>
            <w:r w:rsidRPr="00D273A8">
              <w:rPr>
                <w:rFonts w:ascii="Times New Roman" w:hAnsi="Times New Roman" w:cs="Times New Roman"/>
                <w:sz w:val="24"/>
                <w:szCs w:val="24"/>
                <w:rPrChange w:id="15" w:author="Margit Ratnik" w:date="2017-02-06T14:40:00Z">
                  <w:rPr>
                    <w:rFonts w:ascii="Times New Roman" w:hAnsi="Times New Roman" w:cs="Times New Roman"/>
                    <w:sz w:val="24"/>
                    <w:szCs w:val="24"/>
                  </w:rPr>
                </w:rPrChange>
              </w:rPr>
              <w:t>jaotusest selles</w:t>
            </w:r>
            <w:r w:rsidR="003C289C" w:rsidRPr="00D273A8">
              <w:rPr>
                <w:rFonts w:ascii="Times New Roman" w:hAnsi="Times New Roman" w:cs="Times New Roman"/>
                <w:sz w:val="24"/>
                <w:szCs w:val="24"/>
                <w:rPrChange w:id="16" w:author="Margit Ratnik" w:date="2017-02-06T14:40:00Z">
                  <w:rPr>
                    <w:rFonts w:ascii="Times New Roman" w:hAnsi="Times New Roman" w:cs="Times New Roman"/>
                    <w:sz w:val="24"/>
                    <w:szCs w:val="24"/>
                  </w:rPr>
                </w:rPrChange>
              </w:rPr>
              <w:t xml:space="preserve"> (eelkõige „paberivaba Eesti“ ja võimalus suhelda riigiga asutust külastamata või külastades vaid erivajadusel (intervjuu/küsitluse läbiviimiseks)</w:t>
            </w:r>
            <w:r w:rsidRPr="00D273A8">
              <w:rPr>
                <w:rFonts w:ascii="Times New Roman" w:hAnsi="Times New Roman" w:cs="Times New Roman"/>
                <w:sz w:val="24"/>
                <w:szCs w:val="24"/>
                <w:rPrChange w:id="17" w:author="Margit Ratnik" w:date="2017-02-06T14:40:00Z">
                  <w:rPr>
                    <w:rFonts w:ascii="Times New Roman" w:hAnsi="Times New Roman" w:cs="Times New Roman"/>
                    <w:sz w:val="24"/>
                    <w:szCs w:val="24"/>
                  </w:rPr>
                </w:rPrChange>
              </w:rPr>
              <w:t>; b) t</w:t>
            </w:r>
            <w:r w:rsidRPr="00D273A8">
              <w:rPr>
                <w:rFonts w:ascii="Times New Roman" w:hAnsi="Times New Roman" w:cs="Times New Roman"/>
                <w:sz w:val="24"/>
                <w:szCs w:val="24"/>
                <w:rPrChange w:id="18" w:author="Margit Ratnik" w:date="2017-02-06T14:40:00Z">
                  <w:rPr>
                    <w:rFonts w:ascii="Times New Roman" w:hAnsi="Times New Roman" w:cs="Times New Roman"/>
                    <w:sz w:val="24"/>
                    <w:szCs w:val="24"/>
                  </w:rPr>
                </w:rPrChange>
              </w:rPr>
              <w:t>oeta</w:t>
            </w:r>
            <w:r w:rsidRPr="00D273A8">
              <w:rPr>
                <w:rFonts w:ascii="Times New Roman" w:hAnsi="Times New Roman" w:cs="Times New Roman"/>
                <w:sz w:val="24"/>
                <w:szCs w:val="24"/>
                <w:rPrChange w:id="19" w:author="Margit Ratnik" w:date="2017-02-06T14:40:00Z">
                  <w:rPr>
                    <w:rFonts w:ascii="Times New Roman" w:hAnsi="Times New Roman" w:cs="Times New Roman"/>
                    <w:sz w:val="24"/>
                    <w:szCs w:val="24"/>
                  </w:rPr>
                </w:rPrChange>
              </w:rPr>
              <w:t xml:space="preserve">b </w:t>
            </w:r>
            <w:r w:rsidRPr="00D273A8">
              <w:rPr>
                <w:rFonts w:ascii="Times New Roman" w:hAnsi="Times New Roman" w:cs="Times New Roman"/>
                <w:sz w:val="24"/>
                <w:szCs w:val="24"/>
                <w:rPrChange w:id="20" w:author="Margit Ratnik" w:date="2017-02-06T14:40:00Z">
                  <w:rPr>
                    <w:rFonts w:ascii="Times New Roman" w:hAnsi="Times New Roman" w:cs="Times New Roman"/>
                    <w:sz w:val="24"/>
                    <w:szCs w:val="24"/>
                  </w:rPr>
                </w:rPrChange>
              </w:rPr>
              <w:t>riigi infosüsteemi koosarenemist</w:t>
            </w:r>
            <w:r w:rsidRPr="00D273A8">
              <w:rPr>
                <w:rFonts w:ascii="Times New Roman" w:hAnsi="Times New Roman" w:cs="Times New Roman"/>
                <w:sz w:val="24"/>
                <w:szCs w:val="24"/>
                <w:rPrChange w:id="21" w:author="Margit Ratnik" w:date="2017-02-06T14:40:00Z">
                  <w:rPr>
                    <w:rFonts w:ascii="Times New Roman" w:hAnsi="Times New Roman" w:cs="Times New Roman"/>
                    <w:sz w:val="24"/>
                    <w:szCs w:val="24"/>
                  </w:rPr>
                </w:rPrChange>
              </w:rPr>
              <w:t xml:space="preserve"> – eelkõige läbi selle, et projekt realiseeritakse koosmõjus PPA e-taotluskeskkonnaga ja juba välisrahastuse saanud </w:t>
            </w:r>
            <w:proofErr w:type="spellStart"/>
            <w:r w:rsidRPr="00D273A8">
              <w:rPr>
                <w:rFonts w:ascii="Times New Roman" w:hAnsi="Times New Roman" w:cs="Times New Roman"/>
                <w:sz w:val="24"/>
                <w:szCs w:val="24"/>
                <w:rPrChange w:id="22" w:author="Margit Ratnik" w:date="2017-02-06T14:40:00Z">
                  <w:rPr>
                    <w:rFonts w:ascii="Times New Roman" w:hAnsi="Times New Roman" w:cs="Times New Roman"/>
                    <w:sz w:val="24"/>
                    <w:szCs w:val="24"/>
                  </w:rPr>
                </w:rPrChange>
              </w:rPr>
              <w:t>UUSISillegaali</w:t>
            </w:r>
            <w:proofErr w:type="spellEnd"/>
            <w:r w:rsidRPr="00D273A8">
              <w:rPr>
                <w:rFonts w:ascii="Times New Roman" w:hAnsi="Times New Roman" w:cs="Times New Roman"/>
                <w:sz w:val="24"/>
                <w:szCs w:val="24"/>
                <w:rPrChange w:id="23" w:author="Margit Ratnik" w:date="2017-02-06T14:40:00Z">
                  <w:rPr>
                    <w:rFonts w:ascii="Times New Roman" w:hAnsi="Times New Roman" w:cs="Times New Roman"/>
                    <w:sz w:val="24"/>
                    <w:szCs w:val="24"/>
                  </w:rPr>
                </w:rPrChange>
              </w:rPr>
              <w:t xml:space="preserve"> arendustega</w:t>
            </w:r>
          </w:p>
          <w:p w14:paraId="7F0C930A" w14:textId="074A19B8" w:rsidR="003C289C" w:rsidRPr="00D273A8" w:rsidRDefault="003C289C" w:rsidP="003C289C">
            <w:pPr>
              <w:autoSpaceDE w:val="0"/>
              <w:autoSpaceDN w:val="0"/>
              <w:adjustRightInd w:val="0"/>
              <w:jc w:val="both"/>
              <w:rPr>
                <w:rFonts w:ascii="Times New Roman" w:hAnsi="Times New Roman" w:cs="Times New Roman"/>
                <w:sz w:val="24"/>
                <w:szCs w:val="24"/>
                <w:rPrChange w:id="24" w:author="Margit Ratnik" w:date="2017-02-06T14:40:00Z">
                  <w:rPr>
                    <w:rFonts w:ascii="Times New Roman" w:hAnsi="Times New Roman" w:cs="Times New Roman"/>
                    <w:sz w:val="24"/>
                    <w:szCs w:val="24"/>
                  </w:rPr>
                </w:rPrChange>
              </w:rPr>
            </w:pPr>
            <w:r w:rsidRPr="00D273A8">
              <w:rPr>
                <w:rFonts w:ascii="Times New Roman" w:hAnsi="Times New Roman" w:cs="Times New Roman"/>
                <w:sz w:val="24"/>
                <w:szCs w:val="24"/>
                <w:u w:val="single"/>
                <w:rPrChange w:id="25" w:author="Margit Ratnik" w:date="2017-02-06T14:40:00Z">
                  <w:rPr>
                    <w:rFonts w:ascii="Times New Roman" w:hAnsi="Times New Roman" w:cs="Times New Roman"/>
                    <w:sz w:val="24"/>
                    <w:szCs w:val="24"/>
                    <w:u w:val="single"/>
                  </w:rPr>
                </w:rPrChange>
              </w:rPr>
              <w:t>Iseteeninduskeskkonna raamistik</w:t>
            </w:r>
            <w:r w:rsidRPr="00D273A8">
              <w:rPr>
                <w:rFonts w:ascii="Times New Roman" w:hAnsi="Times New Roman" w:cs="Times New Roman"/>
                <w:sz w:val="24"/>
                <w:szCs w:val="24"/>
                <w:u w:val="single"/>
                <w:rPrChange w:id="26" w:author="Margit Ratnik" w:date="2017-02-06T14:40:00Z">
                  <w:rPr>
                    <w:rFonts w:ascii="Times New Roman" w:hAnsi="Times New Roman" w:cs="Times New Roman"/>
                    <w:sz w:val="24"/>
                    <w:szCs w:val="24"/>
                    <w:u w:val="single"/>
                  </w:rPr>
                </w:rPrChange>
              </w:rPr>
              <w:t xml:space="preserve">: </w:t>
            </w:r>
            <w:r w:rsidRPr="00D273A8">
              <w:rPr>
                <w:rFonts w:ascii="Times New Roman" w:hAnsi="Times New Roman" w:cs="Times New Roman"/>
                <w:sz w:val="24"/>
                <w:szCs w:val="24"/>
                <w:rPrChange w:id="27" w:author="Margit Ratnik" w:date="2017-02-06T14:40:00Z">
                  <w:rPr>
                    <w:rFonts w:ascii="Times New Roman" w:hAnsi="Times New Roman" w:cs="Times New Roman"/>
                    <w:sz w:val="24"/>
                    <w:szCs w:val="24"/>
                  </w:rPr>
                </w:rPrChange>
              </w:rPr>
              <w:t xml:space="preserve">haakub PPA e-taotluskeskkonna </w:t>
            </w:r>
            <w:r w:rsidR="0035300D" w:rsidRPr="00D273A8">
              <w:rPr>
                <w:rFonts w:ascii="Times New Roman" w:hAnsi="Times New Roman" w:cs="Times New Roman"/>
                <w:sz w:val="24"/>
                <w:szCs w:val="24"/>
                <w:rPrChange w:id="28" w:author="Margit Ratnik" w:date="2017-02-06T14:40:00Z">
                  <w:rPr>
                    <w:rFonts w:ascii="Times New Roman" w:hAnsi="Times New Roman" w:cs="Times New Roman"/>
                    <w:sz w:val="24"/>
                    <w:szCs w:val="24"/>
                  </w:rPr>
                </w:rPrChange>
              </w:rPr>
              <w:t xml:space="preserve">ja taotletava projekti </w:t>
            </w:r>
            <w:r w:rsidRPr="00D273A8">
              <w:rPr>
                <w:rFonts w:ascii="Times New Roman" w:hAnsi="Times New Roman" w:cs="Times New Roman"/>
                <w:sz w:val="24"/>
                <w:szCs w:val="24"/>
                <w:rPrChange w:id="29" w:author="Margit Ratnik" w:date="2017-02-06T14:40:00Z">
                  <w:rPr>
                    <w:rFonts w:ascii="Times New Roman" w:hAnsi="Times New Roman" w:cs="Times New Roman"/>
                    <w:sz w:val="24"/>
                    <w:szCs w:val="24"/>
                  </w:rPr>
                </w:rPrChange>
              </w:rPr>
              <w:t xml:space="preserve">arendustega, mis omakorda arvestab </w:t>
            </w:r>
            <w:r w:rsidR="0035300D" w:rsidRPr="00D273A8">
              <w:rPr>
                <w:rFonts w:ascii="Times New Roman" w:hAnsi="Times New Roman" w:cs="Times New Roman"/>
                <w:sz w:val="24"/>
                <w:szCs w:val="24"/>
                <w:rPrChange w:id="30" w:author="Margit Ratnik" w:date="2017-02-06T14:40:00Z">
                  <w:rPr>
                    <w:rFonts w:ascii="Times New Roman" w:hAnsi="Times New Roman" w:cs="Times New Roman"/>
                    <w:sz w:val="24"/>
                    <w:szCs w:val="24"/>
                  </w:rPr>
                </w:rPrChange>
              </w:rPr>
              <w:t>ja on kooskõlas raamistiku põhimõtetega arusaadavast, usaldusväärsest ja täisautomaatsest taotlemise ning menetluse keskkonnast hõlmates erinevaid ristkasutusfunktsioone teiste riigi infosüsteemidega;</w:t>
            </w:r>
          </w:p>
          <w:p w14:paraId="5D8DA16C" w14:textId="5826F6C1" w:rsidR="00863845" w:rsidRPr="007F551D" w:rsidRDefault="0035300D" w:rsidP="003C289C">
            <w:pPr>
              <w:autoSpaceDE w:val="0"/>
              <w:autoSpaceDN w:val="0"/>
              <w:adjustRightInd w:val="0"/>
              <w:jc w:val="both"/>
              <w:rPr>
                <w:rFonts w:ascii="Times New Roman" w:hAnsi="Times New Roman" w:cs="Times New Roman"/>
                <w:sz w:val="24"/>
                <w:szCs w:val="24"/>
              </w:rPr>
            </w:pPr>
            <w:r w:rsidRPr="00D273A8">
              <w:rPr>
                <w:rFonts w:ascii="Times New Roman" w:hAnsi="Times New Roman" w:cs="Times New Roman"/>
                <w:sz w:val="24"/>
                <w:szCs w:val="24"/>
                <w:u w:val="single"/>
                <w:rPrChange w:id="31" w:author="Margit Ratnik" w:date="2017-02-06T14:40:00Z">
                  <w:rPr>
                    <w:rFonts w:ascii="Times New Roman" w:hAnsi="Times New Roman" w:cs="Times New Roman"/>
                    <w:sz w:val="24"/>
                    <w:szCs w:val="24"/>
                    <w:u w:val="single"/>
                  </w:rPr>
                </w:rPrChange>
              </w:rPr>
              <w:t>Avaandmete hetkeseis:</w:t>
            </w:r>
            <w:r w:rsidRPr="00D273A8">
              <w:rPr>
                <w:rFonts w:ascii="Times New Roman" w:hAnsi="Times New Roman" w:cs="Times New Roman"/>
                <w:sz w:val="24"/>
                <w:szCs w:val="24"/>
                <w:rPrChange w:id="32" w:author="Margit Ratnik" w:date="2017-02-06T14:40:00Z">
                  <w:rPr>
                    <w:rFonts w:ascii="Times New Roman" w:hAnsi="Times New Roman" w:cs="Times New Roman"/>
                    <w:sz w:val="24"/>
                    <w:szCs w:val="24"/>
                  </w:rPr>
                </w:rPrChange>
              </w:rPr>
              <w:t xml:space="preserve"> täna avalikud andmed puuduvad, kuid loodava projekti raames on vajadus kuvada </w:t>
            </w:r>
            <w:r w:rsidR="007F551D">
              <w:rPr>
                <w:rFonts w:ascii="Times New Roman" w:hAnsi="Times New Roman" w:cs="Times New Roman"/>
                <w:sz w:val="24"/>
                <w:szCs w:val="24"/>
              </w:rPr>
              <w:t xml:space="preserve">kindlasti </w:t>
            </w:r>
            <w:r w:rsidRPr="007F551D">
              <w:rPr>
                <w:rFonts w:ascii="Times New Roman" w:hAnsi="Times New Roman" w:cs="Times New Roman"/>
                <w:sz w:val="24"/>
                <w:szCs w:val="24"/>
              </w:rPr>
              <w:t>relva mudeli andmed (kohustuslik) ja lisaks lubadega seotud statistikat.</w:t>
            </w:r>
          </w:p>
          <w:p w14:paraId="6203FC93" w14:textId="43976246" w:rsidR="008C3F02" w:rsidRPr="00995993" w:rsidRDefault="008C3F02" w:rsidP="00D43A43"/>
        </w:tc>
      </w:tr>
    </w:tbl>
    <w:p w14:paraId="10939B55" w14:textId="77777777" w:rsidR="00BA4686" w:rsidRPr="00995993" w:rsidRDefault="00BA4686" w:rsidP="00D43A43"/>
    <w:p w14:paraId="09BAD2B1"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ettevalmistuse hetkeseisu kirjeldus</w:t>
      </w:r>
    </w:p>
    <w:tbl>
      <w:tblPr>
        <w:tblStyle w:val="TableGrid"/>
        <w:tblW w:w="0" w:type="auto"/>
        <w:tblLook w:val="04A0" w:firstRow="1" w:lastRow="0" w:firstColumn="1" w:lastColumn="0" w:noHBand="0" w:noVBand="1"/>
      </w:tblPr>
      <w:tblGrid>
        <w:gridCol w:w="9212"/>
      </w:tblGrid>
      <w:tr w:rsidR="00D43A43" w:rsidRPr="00995993" w14:paraId="0796B21E" w14:textId="77777777" w:rsidTr="00D43A43">
        <w:tc>
          <w:tcPr>
            <w:tcW w:w="9212" w:type="dxa"/>
          </w:tcPr>
          <w:p w14:paraId="5F31765D"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Kirjeldada lühidalt, milliseid eeltöid on projekti ettevalmistamiseks juba tehtud (eelanalüüs, prototüübi loomine, projektorganisatsiooni loomine, protsesside kaardistamine, ärianalüüs majandusliku kasu täpsemaks hindamiseks, jõustumist ootav seadus/ määrus, jõu</w:t>
            </w:r>
            <w:r w:rsidR="00E84C4C" w:rsidRPr="00995993">
              <w:rPr>
                <w:rFonts w:ascii="Times New Roman" w:hAnsi="Times New Roman" w:cs="Times New Roman"/>
              </w:rPr>
              <w:t>stuv direktiiv või EL määrus vms</w:t>
            </w:r>
            <w:r w:rsidRPr="00995993">
              <w:rPr>
                <w:rFonts w:ascii="Times New Roman" w:hAnsi="Times New Roman" w:cs="Times New Roman"/>
              </w:rPr>
              <w:t>).</w:t>
            </w:r>
          </w:p>
        </w:tc>
      </w:tr>
    </w:tbl>
    <w:p w14:paraId="3B3BE4B1"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53BA4FFB" w14:textId="77777777" w:rsidTr="00BA4686">
        <w:tc>
          <w:tcPr>
            <w:tcW w:w="9212" w:type="dxa"/>
          </w:tcPr>
          <w:p w14:paraId="03C13232" w14:textId="77777777" w:rsidR="00BA4686" w:rsidRPr="00995993" w:rsidRDefault="00BA4686" w:rsidP="00D43A43">
            <w:r w:rsidRPr="00995993">
              <w:t>VASTUSE VÄLI</w:t>
            </w:r>
          </w:p>
          <w:p w14:paraId="3308CED5" w14:textId="77777777" w:rsidR="00EB5A2E" w:rsidRPr="00EB5A2E" w:rsidRDefault="00EB5A2E" w:rsidP="00EB5A2E">
            <w:pPr>
              <w:jc w:val="both"/>
              <w:rPr>
                <w:rFonts w:ascii="Times New Roman" w:hAnsi="Times New Roman" w:cs="Times New Roman"/>
                <w:sz w:val="24"/>
                <w:szCs w:val="24"/>
              </w:rPr>
            </w:pPr>
            <w:r w:rsidRPr="00EB5A2E">
              <w:rPr>
                <w:rFonts w:ascii="Times New Roman" w:hAnsi="Times New Roman" w:cs="Times New Roman"/>
                <w:sz w:val="24"/>
                <w:szCs w:val="24"/>
              </w:rPr>
              <w:t xml:space="preserve">Taotluse esitamise ajaks on läbi mõeldud detailne sisuvajadus, koostatud lühianalüüs hetkeseisu ja oodatava kasu võrdlusega. Koostatud vajaduse eelanalüüs kontseptsiooni näol. Sisuline vajadus on läbi räägitud ja kooskõlastatud ministeeriumi poliitikaosakonnaga. Esitatud on ettepanekud Siseministeeriumile uue relvaseaduse väljatöötamise raames vajalike õiguslike sätete muutmiseks, mis tagavad digitaalse menetluse täismahus õiguspärasuse ja vajalikud juurdepääsud/õigused kaasatud osapooltele (näiteks relvaeksamite väljaviimiseks PPA-st). </w:t>
            </w:r>
          </w:p>
          <w:p w14:paraId="25AF5E1D" w14:textId="77777777" w:rsidR="00BA4686" w:rsidRPr="00995993" w:rsidRDefault="00BA4686" w:rsidP="00D43A43"/>
        </w:tc>
      </w:tr>
    </w:tbl>
    <w:p w14:paraId="2D9B3B08" w14:textId="77777777" w:rsidR="00BA4686" w:rsidRPr="00995993" w:rsidRDefault="00BA4686" w:rsidP="00D43A43"/>
    <w:p w14:paraId="37347C7F"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Tellijapoolne projektorganisatsiooni kirjeldus ning vastutavate rollide isikuline koosseis</w:t>
      </w:r>
    </w:p>
    <w:tbl>
      <w:tblPr>
        <w:tblStyle w:val="TableGrid"/>
        <w:tblW w:w="0" w:type="auto"/>
        <w:tblLook w:val="04A0" w:firstRow="1" w:lastRow="0" w:firstColumn="1" w:lastColumn="0" w:noHBand="0" w:noVBand="1"/>
      </w:tblPr>
      <w:tblGrid>
        <w:gridCol w:w="9212"/>
      </w:tblGrid>
      <w:tr w:rsidR="00D43A43" w:rsidRPr="00995993" w14:paraId="4AA6DBBF" w14:textId="77777777" w:rsidTr="00D43A43">
        <w:tc>
          <w:tcPr>
            <w:tcW w:w="9212" w:type="dxa"/>
          </w:tcPr>
          <w:p w14:paraId="7398DEC3"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Kirjeldada võimalikult täpselt, millise meeskonna tellija komplekteerib projekti elluviimiseks: millised on tellija meeskonna võtmerollid ning millise koormuse ulatuses nad projekti elluviimisesse panustavad? (Kes on lahenduse omanik (struktuuriüksus, roll), projektijuht, ärianalüütik, teenuste omanik,</w:t>
            </w:r>
            <w:r w:rsidR="00E84C4C" w:rsidRPr="00995993">
              <w:rPr>
                <w:rFonts w:ascii="Times New Roman" w:hAnsi="Times New Roman" w:cs="Times New Roman"/>
              </w:rPr>
              <w:t xml:space="preserve"> peakasutaja, testimise juht jne</w:t>
            </w:r>
            <w:r w:rsidRPr="00995993">
              <w:rPr>
                <w:rFonts w:ascii="Times New Roman" w:hAnsi="Times New Roman" w:cs="Times New Roman"/>
              </w:rPr>
              <w:t>).</w:t>
            </w:r>
          </w:p>
        </w:tc>
      </w:tr>
    </w:tbl>
    <w:p w14:paraId="7E49006E"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04DADF64" w14:textId="77777777" w:rsidTr="00BA4686">
        <w:tc>
          <w:tcPr>
            <w:tcW w:w="9212" w:type="dxa"/>
          </w:tcPr>
          <w:p w14:paraId="51A27831" w14:textId="77777777" w:rsidR="00BA4686" w:rsidRPr="00995993" w:rsidRDefault="00BA4686" w:rsidP="00D43A43">
            <w:r w:rsidRPr="00995993">
              <w:lastRenderedPageBreak/>
              <w:t>VASTUSE VÄLI</w:t>
            </w:r>
          </w:p>
          <w:p w14:paraId="3678EEF4" w14:textId="77777777" w:rsidR="00EB5A2E" w:rsidRPr="00530113" w:rsidRDefault="00EB5A2E" w:rsidP="00530113">
            <w:pPr>
              <w:jc w:val="both"/>
              <w:rPr>
                <w:rFonts w:ascii="Times New Roman" w:hAnsi="Times New Roman" w:cs="Times New Roman"/>
                <w:sz w:val="24"/>
                <w:szCs w:val="24"/>
              </w:rPr>
            </w:pPr>
            <w:r w:rsidRPr="00530113">
              <w:rPr>
                <w:rFonts w:ascii="Times New Roman" w:hAnsi="Times New Roman" w:cs="Times New Roman"/>
                <w:sz w:val="24"/>
                <w:szCs w:val="24"/>
              </w:rPr>
              <w:t>Projekti elluviimiseks rakendavad PPA ja SMIT seni praktiseeritud ja kokkulepitud tööprotsesse, kus:</w:t>
            </w:r>
          </w:p>
          <w:p w14:paraId="5873DC6F" w14:textId="77777777" w:rsidR="00EB5A2E" w:rsidRPr="00530113" w:rsidRDefault="00EB5A2E" w:rsidP="00530113">
            <w:pPr>
              <w:pStyle w:val="ListParagraph"/>
              <w:numPr>
                <w:ilvl w:val="0"/>
                <w:numId w:val="29"/>
              </w:numPr>
              <w:jc w:val="both"/>
              <w:rPr>
                <w:rFonts w:ascii="Times New Roman" w:hAnsi="Times New Roman" w:cs="Times New Roman"/>
                <w:sz w:val="24"/>
                <w:szCs w:val="24"/>
              </w:rPr>
            </w:pPr>
            <w:r w:rsidRPr="00530113">
              <w:rPr>
                <w:rFonts w:ascii="Times New Roman" w:hAnsi="Times New Roman" w:cs="Times New Roman"/>
                <w:sz w:val="24"/>
                <w:szCs w:val="24"/>
              </w:rPr>
              <w:t>tellija ja lahenduse omanik on PPA ning meeskonnaliikmed arendusosakonna identiteedi ja staatuste büroo peaekspert Erki Uus (teenuse omanik/analüütik)  ja infovarade juhtivkorrakaitseametnik Teo Niklus (peakasutaja ja testimise juht);</w:t>
            </w:r>
          </w:p>
          <w:p w14:paraId="6FDC6756" w14:textId="38730976" w:rsidR="00EB5A2E" w:rsidRPr="00530113" w:rsidRDefault="00EB5A2E" w:rsidP="00530113">
            <w:pPr>
              <w:pStyle w:val="ListParagraph"/>
              <w:numPr>
                <w:ilvl w:val="0"/>
                <w:numId w:val="29"/>
              </w:numPr>
              <w:jc w:val="both"/>
              <w:rPr>
                <w:rFonts w:ascii="Times New Roman" w:hAnsi="Times New Roman" w:cs="Times New Roman"/>
                <w:sz w:val="24"/>
                <w:szCs w:val="24"/>
              </w:rPr>
            </w:pPr>
            <w:r w:rsidRPr="00530113">
              <w:rPr>
                <w:rFonts w:ascii="Times New Roman" w:hAnsi="Times New Roman" w:cs="Times New Roman"/>
                <w:sz w:val="24"/>
                <w:szCs w:val="24"/>
              </w:rPr>
              <w:t>kaasatakse nõuandjana Siseministeeriumi korrakaitse- ja kriminaalpoliitikaosakonna nõunik</w:t>
            </w:r>
            <w:r w:rsidR="00530113" w:rsidRPr="00530113">
              <w:rPr>
                <w:rFonts w:ascii="Times New Roman" w:hAnsi="Times New Roman" w:cs="Times New Roman"/>
                <w:sz w:val="24"/>
                <w:szCs w:val="24"/>
              </w:rPr>
              <w:t>ud</w:t>
            </w:r>
            <w:r w:rsidRPr="00530113">
              <w:rPr>
                <w:rFonts w:ascii="Times New Roman" w:hAnsi="Times New Roman" w:cs="Times New Roman"/>
                <w:sz w:val="24"/>
                <w:szCs w:val="24"/>
              </w:rPr>
              <w:t>;</w:t>
            </w:r>
          </w:p>
          <w:p w14:paraId="7F513676" w14:textId="303ECB9C" w:rsidR="00530113" w:rsidRPr="00530113" w:rsidRDefault="00530113" w:rsidP="00530113">
            <w:pPr>
              <w:pStyle w:val="ListParagraph"/>
              <w:numPr>
                <w:ilvl w:val="0"/>
                <w:numId w:val="29"/>
              </w:numPr>
              <w:jc w:val="both"/>
              <w:rPr>
                <w:rFonts w:ascii="Times New Roman" w:hAnsi="Times New Roman" w:cs="Times New Roman"/>
                <w:sz w:val="24"/>
                <w:szCs w:val="24"/>
              </w:rPr>
            </w:pPr>
            <w:r w:rsidRPr="00530113">
              <w:rPr>
                <w:rFonts w:ascii="Times New Roman" w:hAnsi="Times New Roman" w:cs="Times New Roman"/>
                <w:sz w:val="24"/>
                <w:szCs w:val="24"/>
              </w:rPr>
              <w:t xml:space="preserve">SMIT </w:t>
            </w:r>
            <w:proofErr w:type="spellStart"/>
            <w:r w:rsidRPr="00530113">
              <w:rPr>
                <w:rFonts w:ascii="Times New Roman" w:hAnsi="Times New Roman" w:cs="Times New Roman"/>
                <w:sz w:val="24"/>
                <w:szCs w:val="24"/>
              </w:rPr>
              <w:t>–i</w:t>
            </w:r>
            <w:proofErr w:type="spellEnd"/>
            <w:r w:rsidRPr="00530113">
              <w:rPr>
                <w:rFonts w:ascii="Times New Roman" w:hAnsi="Times New Roman" w:cs="Times New Roman"/>
                <w:sz w:val="24"/>
                <w:szCs w:val="24"/>
              </w:rPr>
              <w:t xml:space="preserve"> poolelt on lahenduse omanikus Piiri- ja rahvastikukorralduse valdkond</w:t>
            </w:r>
          </w:p>
          <w:p w14:paraId="69A33C5C" w14:textId="77777777" w:rsidR="00530113" w:rsidRPr="00530113" w:rsidRDefault="00530113" w:rsidP="00530113">
            <w:pPr>
              <w:pStyle w:val="ListParagraph"/>
              <w:numPr>
                <w:ilvl w:val="0"/>
                <w:numId w:val="29"/>
              </w:numPr>
              <w:jc w:val="both"/>
              <w:rPr>
                <w:rFonts w:ascii="Times New Roman" w:hAnsi="Times New Roman" w:cs="Times New Roman"/>
                <w:sz w:val="24"/>
                <w:szCs w:val="24"/>
              </w:rPr>
            </w:pPr>
            <w:r w:rsidRPr="00530113">
              <w:rPr>
                <w:rFonts w:ascii="Times New Roman" w:hAnsi="Times New Roman" w:cs="Times New Roman"/>
                <w:sz w:val="24"/>
                <w:szCs w:val="24"/>
              </w:rPr>
              <w:t xml:space="preserve">SMIT </w:t>
            </w:r>
            <w:proofErr w:type="spellStart"/>
            <w:r w:rsidRPr="00530113">
              <w:rPr>
                <w:rFonts w:ascii="Times New Roman" w:hAnsi="Times New Roman" w:cs="Times New Roman"/>
                <w:sz w:val="24"/>
                <w:szCs w:val="24"/>
              </w:rPr>
              <w:t>–i</w:t>
            </w:r>
            <w:proofErr w:type="spellEnd"/>
            <w:r w:rsidRPr="00530113">
              <w:rPr>
                <w:rFonts w:ascii="Times New Roman" w:hAnsi="Times New Roman" w:cs="Times New Roman"/>
                <w:sz w:val="24"/>
                <w:szCs w:val="24"/>
              </w:rPr>
              <w:t xml:space="preserve"> poolelt osaleb veel ka Politsei valdkond, kellele kuulub relvaregister</w:t>
            </w:r>
          </w:p>
          <w:p w14:paraId="4D563B25" w14:textId="364F7A0D" w:rsidR="00530113" w:rsidRPr="00530113" w:rsidRDefault="00530113" w:rsidP="00530113">
            <w:pPr>
              <w:pStyle w:val="ListParagraph"/>
              <w:numPr>
                <w:ilvl w:val="0"/>
                <w:numId w:val="29"/>
              </w:numPr>
              <w:jc w:val="both"/>
              <w:rPr>
                <w:rFonts w:ascii="Times New Roman" w:hAnsi="Times New Roman" w:cs="Times New Roman"/>
                <w:sz w:val="24"/>
                <w:szCs w:val="24"/>
              </w:rPr>
            </w:pPr>
            <w:r w:rsidRPr="00530113">
              <w:rPr>
                <w:rFonts w:ascii="Times New Roman" w:hAnsi="Times New Roman" w:cs="Times New Roman"/>
                <w:sz w:val="24"/>
                <w:szCs w:val="24"/>
              </w:rPr>
              <w:t xml:space="preserve">Lahenduse loomiseks komplekteerib SMIT meeskonna, kuhu kuulub täiskohaga Projektijuht/tootejuht; 0,3 koormusega nn. </w:t>
            </w:r>
            <w:proofErr w:type="spellStart"/>
            <w:r w:rsidRPr="00530113">
              <w:rPr>
                <w:rFonts w:ascii="Times New Roman" w:hAnsi="Times New Roman" w:cs="Times New Roman"/>
                <w:i/>
                <w:sz w:val="24"/>
                <w:szCs w:val="24"/>
              </w:rPr>
              <w:t>ScrumMaster</w:t>
            </w:r>
            <w:proofErr w:type="spellEnd"/>
            <w:r w:rsidRPr="00530113">
              <w:rPr>
                <w:rFonts w:ascii="Times New Roman" w:hAnsi="Times New Roman" w:cs="Times New Roman"/>
                <w:sz w:val="24"/>
                <w:szCs w:val="24"/>
              </w:rPr>
              <w:t xml:space="preserve">, kelle ülesandeks on meeskonna töökorralduslikud küsimused; neli täiskohaga nö. </w:t>
            </w:r>
            <w:proofErr w:type="spellStart"/>
            <w:r w:rsidRPr="00530113">
              <w:rPr>
                <w:rFonts w:ascii="Times New Roman" w:hAnsi="Times New Roman" w:cs="Times New Roman"/>
                <w:i/>
                <w:sz w:val="24"/>
                <w:szCs w:val="24"/>
              </w:rPr>
              <w:t>full</w:t>
            </w:r>
            <w:proofErr w:type="spellEnd"/>
            <w:r w:rsidRPr="00530113">
              <w:rPr>
                <w:rFonts w:ascii="Times New Roman" w:hAnsi="Times New Roman" w:cs="Times New Roman"/>
                <w:i/>
                <w:sz w:val="24"/>
                <w:szCs w:val="24"/>
              </w:rPr>
              <w:t xml:space="preserve"> </w:t>
            </w:r>
            <w:proofErr w:type="spellStart"/>
            <w:r w:rsidRPr="00530113">
              <w:rPr>
                <w:rFonts w:ascii="Times New Roman" w:hAnsi="Times New Roman" w:cs="Times New Roman"/>
                <w:i/>
                <w:sz w:val="24"/>
                <w:szCs w:val="24"/>
              </w:rPr>
              <w:t>stack</w:t>
            </w:r>
            <w:proofErr w:type="spellEnd"/>
            <w:r w:rsidRPr="00530113">
              <w:rPr>
                <w:rFonts w:ascii="Times New Roman" w:hAnsi="Times New Roman" w:cs="Times New Roman"/>
                <w:sz w:val="24"/>
                <w:szCs w:val="24"/>
              </w:rPr>
              <w:t xml:space="preserve"> arendajat</w:t>
            </w:r>
          </w:p>
          <w:p w14:paraId="50CE47B0" w14:textId="77777777" w:rsidR="00EB5A2E" w:rsidRPr="00530113" w:rsidRDefault="00EB5A2E" w:rsidP="00530113">
            <w:pPr>
              <w:jc w:val="both"/>
              <w:rPr>
                <w:rFonts w:ascii="Times New Roman" w:hAnsi="Times New Roman" w:cs="Times New Roman"/>
                <w:sz w:val="24"/>
                <w:szCs w:val="24"/>
              </w:rPr>
            </w:pPr>
          </w:p>
          <w:p w14:paraId="14A11603" w14:textId="77777777" w:rsidR="00EB5A2E" w:rsidRPr="00530113" w:rsidRDefault="00EB5A2E" w:rsidP="00530113">
            <w:pPr>
              <w:jc w:val="both"/>
              <w:rPr>
                <w:rFonts w:ascii="Times New Roman" w:hAnsi="Times New Roman" w:cs="Times New Roman"/>
                <w:sz w:val="24"/>
                <w:szCs w:val="24"/>
              </w:rPr>
            </w:pPr>
            <w:r w:rsidRPr="00530113">
              <w:rPr>
                <w:rFonts w:ascii="Times New Roman" w:hAnsi="Times New Roman" w:cs="Times New Roman"/>
                <w:sz w:val="24"/>
                <w:szCs w:val="24"/>
              </w:rPr>
              <w:t xml:space="preserve">Infosüsteemi arendamise tellib SMIT. </w:t>
            </w:r>
          </w:p>
          <w:p w14:paraId="60E9CFEF" w14:textId="77777777" w:rsidR="00BA4686" w:rsidRPr="00995993" w:rsidRDefault="00BA4686" w:rsidP="00D43A43"/>
        </w:tc>
      </w:tr>
    </w:tbl>
    <w:p w14:paraId="5BB8B174"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tegevuste lühikirjeldus</w:t>
      </w:r>
    </w:p>
    <w:tbl>
      <w:tblPr>
        <w:tblStyle w:val="TableGrid"/>
        <w:tblW w:w="0" w:type="auto"/>
        <w:tblLook w:val="04A0" w:firstRow="1" w:lastRow="0" w:firstColumn="1" w:lastColumn="0" w:noHBand="0" w:noVBand="1"/>
      </w:tblPr>
      <w:tblGrid>
        <w:gridCol w:w="9212"/>
      </w:tblGrid>
      <w:tr w:rsidR="00D43A43" w:rsidRPr="00995993" w14:paraId="62999495" w14:textId="77777777" w:rsidTr="00D43A43">
        <w:tc>
          <w:tcPr>
            <w:tcW w:w="9212" w:type="dxa"/>
          </w:tcPr>
          <w:p w14:paraId="577C9CD6" w14:textId="77777777" w:rsidR="00D43A43" w:rsidRPr="00995993" w:rsidRDefault="00D43A43" w:rsidP="004B0ED3">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Kirjeldada projekti kavandatav algus ja projekti elluviimiseks planeeritud tegevuste loetelu ning ajaline kestus üldisel tasemel. </w:t>
            </w:r>
          </w:p>
        </w:tc>
      </w:tr>
    </w:tbl>
    <w:p w14:paraId="38E605F9"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17B45B96" w14:textId="77777777" w:rsidTr="00BA4686">
        <w:tc>
          <w:tcPr>
            <w:tcW w:w="9212" w:type="dxa"/>
          </w:tcPr>
          <w:p w14:paraId="6B80063C" w14:textId="77777777" w:rsidR="00BA4686" w:rsidRPr="00995993" w:rsidRDefault="00BA4686" w:rsidP="00D43A43">
            <w:r w:rsidRPr="00995993">
              <w:t>VASTUSE VÄLI</w:t>
            </w:r>
          </w:p>
          <w:p w14:paraId="297C1167" w14:textId="6BE6E507" w:rsidR="00BA4686" w:rsidRPr="00995993" w:rsidRDefault="0009522A" w:rsidP="00D43A43">
            <w:r>
              <w:t>Projekti kestvuseks on planeeritud 8 kuud, mis on jagatud 2 nädalasteks etappideks.</w:t>
            </w:r>
          </w:p>
        </w:tc>
      </w:tr>
    </w:tbl>
    <w:p w14:paraId="7D2A41AF" w14:textId="77777777" w:rsidR="00BA4686" w:rsidRPr="00995993" w:rsidRDefault="00BA4686" w:rsidP="00D43A43"/>
    <w:p w14:paraId="5926DF9E"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elluviimiseks vajalik kulude eelarve tegevuste lõikes koos kalkulatsiooni ja põhjendusega</w:t>
      </w:r>
    </w:p>
    <w:tbl>
      <w:tblPr>
        <w:tblStyle w:val="TableGrid"/>
        <w:tblW w:w="0" w:type="auto"/>
        <w:tblLook w:val="04A0" w:firstRow="1" w:lastRow="0" w:firstColumn="1" w:lastColumn="0" w:noHBand="0" w:noVBand="1"/>
      </w:tblPr>
      <w:tblGrid>
        <w:gridCol w:w="9212"/>
      </w:tblGrid>
      <w:tr w:rsidR="00D43A43" w:rsidRPr="00995993" w14:paraId="54137D6F" w14:textId="77777777" w:rsidTr="00D43A43">
        <w:tc>
          <w:tcPr>
            <w:tcW w:w="9212" w:type="dxa"/>
          </w:tcPr>
          <w:p w14:paraId="435D92C8"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Eelarves tuleks eristada, millele ja kui suures mahus (üldisel tasemel) investeeringuid planeeritakse. Nt kui suur osa eelarves kulub enda projektimeeskonna suurendamisele, kui palju tellitakse teenusena sisse, milliseid teenuseid täpsemalt sisse tellitakse jne. Eelarve detailse ülevaate võib taotlusele lisada eraldi tabelina.</w:t>
            </w:r>
          </w:p>
          <w:p w14:paraId="77D4C916"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Kui tegemist on mahukama projekti alamprojektiga, siis tuleks lisaks taotletava projekti eelarvele täps</w:t>
            </w:r>
            <w:r w:rsidR="00E84C4C" w:rsidRPr="00995993">
              <w:rPr>
                <w:rFonts w:ascii="Times New Roman" w:hAnsi="Times New Roman" w:cs="Times New Roman"/>
              </w:rPr>
              <w:t>ustada ka kogu projekti eelarve</w:t>
            </w:r>
            <w:r w:rsidRPr="00995993">
              <w:rPr>
                <w:rFonts w:ascii="Times New Roman" w:hAnsi="Times New Roman" w:cs="Times New Roman"/>
              </w:rPr>
              <w:t xml:space="preserve"> ning projektietappide </w:t>
            </w:r>
            <w:r w:rsidR="00E84C4C" w:rsidRPr="00995993">
              <w:rPr>
                <w:rFonts w:ascii="Times New Roman" w:hAnsi="Times New Roman" w:cs="Times New Roman"/>
              </w:rPr>
              <w:t>loodetavad rahastamisallika</w:t>
            </w:r>
            <w:r w:rsidRPr="00995993">
              <w:rPr>
                <w:rFonts w:ascii="Times New Roman" w:hAnsi="Times New Roman" w:cs="Times New Roman"/>
              </w:rPr>
              <w:t>d.</w:t>
            </w:r>
          </w:p>
          <w:p w14:paraId="3933474E"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osa eelarvest kaetakse muudest vahenditest, siis lisada ka see info.</w:t>
            </w:r>
          </w:p>
          <w:p w14:paraId="7F434DFA" w14:textId="77777777" w:rsidR="00D43A43" w:rsidRPr="00995993" w:rsidRDefault="00D43A43" w:rsidP="00E84C4C">
            <w:pPr>
              <w:pStyle w:val="ListParagraph"/>
              <w:numPr>
                <w:ilvl w:val="0"/>
                <w:numId w:val="8"/>
              </w:numPr>
              <w:jc w:val="both"/>
              <w:rPr>
                <w:rFonts w:ascii="Times New Roman" w:hAnsi="Times New Roman" w:cs="Times New Roman"/>
              </w:rPr>
            </w:pPr>
            <w:r w:rsidRPr="00995993">
              <w:rPr>
                <w:rFonts w:ascii="Times New Roman" w:hAnsi="Times New Roman" w:cs="Times New Roman"/>
              </w:rPr>
              <w:t>Lisaks investeeringu suurusele on vaja selgitada, millele kulude prognoos põhineb. Kirjeldada eelarve koostamise eeldused (nt millise tunnihinnaga on eel</w:t>
            </w:r>
            <w:r w:rsidR="00E84C4C" w:rsidRPr="00995993">
              <w:rPr>
                <w:rFonts w:ascii="Times New Roman" w:hAnsi="Times New Roman" w:cs="Times New Roman"/>
              </w:rPr>
              <w:t>arvet planeerides arvestatud</w:t>
            </w:r>
            <w:r w:rsidRPr="00995993">
              <w:rPr>
                <w:rFonts w:ascii="Times New Roman" w:hAnsi="Times New Roman" w:cs="Times New Roman"/>
              </w:rPr>
              <w:t>).</w:t>
            </w:r>
          </w:p>
        </w:tc>
      </w:tr>
    </w:tbl>
    <w:p w14:paraId="0ABFF0DB" w14:textId="77777777" w:rsidR="00D43A43" w:rsidRPr="00995993" w:rsidRDefault="00D43A43" w:rsidP="00D43A43"/>
    <w:tbl>
      <w:tblPr>
        <w:tblStyle w:val="TableGrid"/>
        <w:tblW w:w="0" w:type="auto"/>
        <w:tblLook w:val="04A0" w:firstRow="1" w:lastRow="0" w:firstColumn="1" w:lastColumn="0" w:noHBand="0" w:noVBand="1"/>
      </w:tblPr>
      <w:tblGrid>
        <w:gridCol w:w="9288"/>
      </w:tblGrid>
      <w:tr w:rsidR="00BA4686" w:rsidRPr="00995993" w14:paraId="5314650D" w14:textId="77777777" w:rsidTr="00BA4686">
        <w:tc>
          <w:tcPr>
            <w:tcW w:w="9212" w:type="dxa"/>
          </w:tcPr>
          <w:p w14:paraId="0087B9C2" w14:textId="498F6A75" w:rsidR="00BA4686" w:rsidRDefault="00BA4686" w:rsidP="00D43A43">
            <w:pPr>
              <w:rPr>
                <w:rFonts w:ascii="Times New Roman" w:hAnsi="Times New Roman" w:cs="Times New Roman"/>
                <w:sz w:val="24"/>
                <w:szCs w:val="24"/>
              </w:rPr>
            </w:pPr>
            <w:r w:rsidRPr="003E1589">
              <w:rPr>
                <w:rFonts w:ascii="Times New Roman" w:hAnsi="Times New Roman" w:cs="Times New Roman"/>
                <w:sz w:val="24"/>
                <w:szCs w:val="24"/>
              </w:rPr>
              <w:t>VASTUSE VÄLI</w:t>
            </w:r>
          </w:p>
          <w:tbl>
            <w:tblPr>
              <w:tblW w:w="9631" w:type="dxa"/>
              <w:tblCellMar>
                <w:left w:w="0" w:type="dxa"/>
                <w:right w:w="0" w:type="dxa"/>
              </w:tblCellMar>
              <w:tblLook w:val="04A0" w:firstRow="1" w:lastRow="0" w:firstColumn="1" w:lastColumn="0" w:noHBand="0" w:noVBand="1"/>
            </w:tblPr>
            <w:tblGrid>
              <w:gridCol w:w="1975"/>
              <w:gridCol w:w="910"/>
              <w:gridCol w:w="3909"/>
              <w:gridCol w:w="2837"/>
            </w:tblGrid>
            <w:tr w:rsidR="00B93917" w:rsidRPr="00B93917" w14:paraId="56A2A848" w14:textId="77777777" w:rsidTr="00B93917">
              <w:tc>
                <w:tcPr>
                  <w:tcW w:w="1975" w:type="dxa"/>
                  <w:tcBorders>
                    <w:top w:val="single" w:sz="8" w:space="0" w:color="auto"/>
                    <w:left w:val="single" w:sz="8" w:space="0" w:color="auto"/>
                    <w:bottom w:val="single" w:sz="8" w:space="0" w:color="auto"/>
                    <w:right w:val="single" w:sz="8" w:space="0" w:color="auto"/>
                  </w:tcBorders>
                  <w:tcMar>
                    <w:top w:w="0" w:type="dxa"/>
                    <w:left w:w="108" w:type="dxa"/>
                    <w:bottom w:w="0" w:type="dxa"/>
                    <w:right w:w="108" w:type="dxa"/>
                  </w:tcMar>
                  <w:hideMark/>
                </w:tcPr>
                <w:p w14:paraId="5E38DEEC"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Tegevus</w:t>
                  </w:r>
                </w:p>
              </w:tc>
              <w:tc>
                <w:tcPr>
                  <w:tcW w:w="910"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46CCDDDF"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Aeg (kuud)</w:t>
                  </w:r>
                </w:p>
              </w:tc>
              <w:tc>
                <w:tcPr>
                  <w:tcW w:w="3909"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3C68A18F"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Põhjendus</w:t>
                  </w:r>
                </w:p>
              </w:tc>
              <w:tc>
                <w:tcPr>
                  <w:tcW w:w="2837" w:type="dxa"/>
                  <w:tcBorders>
                    <w:top w:val="single" w:sz="8" w:space="0" w:color="auto"/>
                    <w:left w:val="nil"/>
                    <w:bottom w:val="single" w:sz="8" w:space="0" w:color="auto"/>
                    <w:right w:val="single" w:sz="8" w:space="0" w:color="auto"/>
                  </w:tcBorders>
                  <w:tcMar>
                    <w:top w:w="0" w:type="dxa"/>
                    <w:left w:w="108" w:type="dxa"/>
                    <w:bottom w:w="0" w:type="dxa"/>
                    <w:right w:w="108" w:type="dxa"/>
                  </w:tcMar>
                  <w:hideMark/>
                </w:tcPr>
                <w:p w14:paraId="150AB3DB"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Maksumus EUR</w:t>
                  </w:r>
                </w:p>
              </w:tc>
            </w:tr>
            <w:tr w:rsidR="00B93917" w:rsidRPr="00B93917" w14:paraId="61B5FF5A"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391EB630"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Projektijuhi palgakulu</w:t>
                  </w:r>
                </w:p>
              </w:tc>
              <w:tc>
                <w:tcPr>
                  <w:tcW w:w="910" w:type="dxa"/>
                  <w:tcBorders>
                    <w:top w:val="nil"/>
                    <w:left w:val="nil"/>
                    <w:bottom w:val="single" w:sz="8" w:space="0" w:color="auto"/>
                    <w:right w:val="single" w:sz="8" w:space="0" w:color="auto"/>
                  </w:tcBorders>
                  <w:tcMar>
                    <w:top w:w="0" w:type="dxa"/>
                    <w:left w:w="108" w:type="dxa"/>
                    <w:bottom w:w="0" w:type="dxa"/>
                    <w:right w:w="108" w:type="dxa"/>
                  </w:tcMar>
                  <w:hideMark/>
                </w:tcPr>
                <w:p w14:paraId="6A4015B8"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9</w:t>
                  </w:r>
                </w:p>
              </w:tc>
              <w:tc>
                <w:tcPr>
                  <w:tcW w:w="3909" w:type="dxa"/>
                  <w:tcBorders>
                    <w:top w:val="nil"/>
                    <w:left w:val="nil"/>
                    <w:bottom w:val="single" w:sz="8" w:space="0" w:color="auto"/>
                    <w:right w:val="single" w:sz="8" w:space="0" w:color="auto"/>
                  </w:tcBorders>
                  <w:tcMar>
                    <w:top w:w="0" w:type="dxa"/>
                    <w:left w:w="108" w:type="dxa"/>
                    <w:bottom w:w="0" w:type="dxa"/>
                    <w:right w:w="108" w:type="dxa"/>
                  </w:tcMar>
                  <w:hideMark/>
                </w:tcPr>
                <w:p w14:paraId="378E1C38"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Projekti skoobi lahtikirjutamine, prioriteetide seadmine, analüüs, tööde vastuvõtmine arendajatelt.</w:t>
                  </w:r>
                </w:p>
                <w:p w14:paraId="61DD6B28"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Palk on arvestusega, et 3700 EUR brutot</w:t>
                  </w:r>
                </w:p>
              </w:tc>
              <w:tc>
                <w:tcPr>
                  <w:tcW w:w="2837" w:type="dxa"/>
                  <w:tcBorders>
                    <w:top w:val="nil"/>
                    <w:left w:val="nil"/>
                    <w:bottom w:val="single" w:sz="8" w:space="0" w:color="auto"/>
                    <w:right w:val="single" w:sz="8" w:space="0" w:color="auto"/>
                  </w:tcBorders>
                  <w:tcMar>
                    <w:top w:w="0" w:type="dxa"/>
                    <w:left w:w="108" w:type="dxa"/>
                    <w:bottom w:w="0" w:type="dxa"/>
                    <w:right w:w="108" w:type="dxa"/>
                  </w:tcMar>
                  <w:hideMark/>
                </w:tcPr>
                <w:p w14:paraId="0664BD12"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45 000,-</w:t>
                  </w:r>
                </w:p>
              </w:tc>
            </w:tr>
            <w:tr w:rsidR="00B93917" w:rsidRPr="00B93917" w14:paraId="59752C4D"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1E121928" w14:textId="77777777" w:rsidR="00B93917" w:rsidRPr="00B93917" w:rsidRDefault="00B93917" w:rsidP="00B93917">
                  <w:pPr>
                    <w:spacing w:after="0" w:line="240" w:lineRule="auto"/>
                    <w:rPr>
                      <w:rFonts w:ascii="Times New Roman" w:hAnsi="Times New Roman" w:cs="Times New Roman"/>
                      <w:i/>
                      <w:iCs/>
                      <w:sz w:val="24"/>
                      <w:szCs w:val="24"/>
                    </w:rPr>
                  </w:pPr>
                </w:p>
              </w:tc>
              <w:tc>
                <w:tcPr>
                  <w:tcW w:w="7656" w:type="dxa"/>
                  <w:gridSpan w:val="3"/>
                  <w:tcBorders>
                    <w:top w:val="nil"/>
                    <w:left w:val="nil"/>
                    <w:bottom w:val="single" w:sz="8" w:space="0" w:color="auto"/>
                    <w:right w:val="single" w:sz="8" w:space="0" w:color="auto"/>
                  </w:tcBorders>
                  <w:tcMar>
                    <w:top w:w="0" w:type="dxa"/>
                    <w:left w:w="108" w:type="dxa"/>
                    <w:bottom w:w="0" w:type="dxa"/>
                    <w:right w:w="108" w:type="dxa"/>
                  </w:tcMar>
                </w:tcPr>
                <w:p w14:paraId="375BD7DE" w14:textId="77777777" w:rsidR="00B93917" w:rsidRPr="00B93917" w:rsidRDefault="00B93917" w:rsidP="00B93917">
                  <w:pPr>
                    <w:spacing w:after="0" w:line="240" w:lineRule="auto"/>
                    <w:rPr>
                      <w:rFonts w:ascii="Times New Roman" w:hAnsi="Times New Roman" w:cs="Times New Roman"/>
                      <w:i/>
                      <w:iCs/>
                      <w:sz w:val="24"/>
                      <w:szCs w:val="24"/>
                    </w:rPr>
                  </w:pPr>
                </w:p>
              </w:tc>
            </w:tr>
            <w:tr w:rsidR="00B93917" w:rsidRPr="00B93917" w14:paraId="3D086416"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7F3158D7"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i/>
                      <w:iCs/>
                      <w:sz w:val="24"/>
                      <w:szCs w:val="24"/>
                    </w:rPr>
                    <w:lastRenderedPageBreak/>
                    <w:t>A</w:t>
                  </w:r>
                  <w:r w:rsidRPr="00B93917">
                    <w:rPr>
                      <w:rFonts w:ascii="Times New Roman" w:hAnsi="Times New Roman" w:cs="Times New Roman"/>
                      <w:sz w:val="24"/>
                      <w:szCs w:val="24"/>
                    </w:rPr>
                    <w:t>rendustööde läbiviimine</w:t>
                  </w:r>
                </w:p>
              </w:tc>
              <w:tc>
                <w:tcPr>
                  <w:tcW w:w="910" w:type="dxa"/>
                  <w:tcBorders>
                    <w:top w:val="nil"/>
                    <w:left w:val="nil"/>
                    <w:bottom w:val="single" w:sz="8" w:space="0" w:color="auto"/>
                    <w:right w:val="single" w:sz="8" w:space="0" w:color="auto"/>
                  </w:tcBorders>
                  <w:tcMar>
                    <w:top w:w="0" w:type="dxa"/>
                    <w:left w:w="108" w:type="dxa"/>
                    <w:bottom w:w="0" w:type="dxa"/>
                    <w:right w:w="108" w:type="dxa"/>
                  </w:tcMar>
                  <w:hideMark/>
                </w:tcPr>
                <w:p w14:paraId="232A2C44"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8</w:t>
                  </w:r>
                </w:p>
              </w:tc>
              <w:tc>
                <w:tcPr>
                  <w:tcW w:w="3909" w:type="dxa"/>
                  <w:tcBorders>
                    <w:top w:val="nil"/>
                    <w:left w:val="nil"/>
                    <w:bottom w:val="single" w:sz="8" w:space="0" w:color="auto"/>
                    <w:right w:val="single" w:sz="8" w:space="0" w:color="auto"/>
                  </w:tcBorders>
                  <w:tcMar>
                    <w:top w:w="0" w:type="dxa"/>
                    <w:left w:w="108" w:type="dxa"/>
                    <w:bottom w:w="0" w:type="dxa"/>
                    <w:right w:w="108" w:type="dxa"/>
                  </w:tcMar>
                  <w:hideMark/>
                </w:tcPr>
                <w:p w14:paraId="23F0DF6E"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 xml:space="preserve">Funktsionaalsuse realiseerimine, mis on kirjeldatud eelnevates punktides. Planeeritud on 4 liikmeline meeskond 8 </w:t>
                  </w:r>
                  <w:proofErr w:type="spellStart"/>
                  <w:r w:rsidRPr="00B93917">
                    <w:rPr>
                      <w:rFonts w:ascii="Times New Roman" w:hAnsi="Times New Roman" w:cs="Times New Roman"/>
                      <w:sz w:val="24"/>
                      <w:szCs w:val="24"/>
                    </w:rPr>
                    <w:t>–ks</w:t>
                  </w:r>
                  <w:proofErr w:type="spellEnd"/>
                  <w:r w:rsidRPr="00B93917">
                    <w:rPr>
                      <w:rFonts w:ascii="Times New Roman" w:hAnsi="Times New Roman" w:cs="Times New Roman"/>
                      <w:sz w:val="24"/>
                      <w:szCs w:val="24"/>
                    </w:rPr>
                    <w:t xml:space="preserve"> kuuks. Praeguse raamlepingu alusel võime öelda, et ühe meeskonnaliikme hind kuus on kuni 10 000EUR, koos käibemaksuga. Tegelik hind kujuneb minikonkursi käigus</w:t>
                  </w:r>
                </w:p>
              </w:tc>
              <w:tc>
                <w:tcPr>
                  <w:tcW w:w="2837" w:type="dxa"/>
                  <w:tcBorders>
                    <w:top w:val="nil"/>
                    <w:left w:val="nil"/>
                    <w:bottom w:val="single" w:sz="8" w:space="0" w:color="auto"/>
                    <w:right w:val="single" w:sz="8" w:space="0" w:color="auto"/>
                  </w:tcBorders>
                  <w:tcMar>
                    <w:top w:w="0" w:type="dxa"/>
                    <w:left w:w="108" w:type="dxa"/>
                    <w:bottom w:w="0" w:type="dxa"/>
                    <w:right w:w="108" w:type="dxa"/>
                  </w:tcMar>
                  <w:hideMark/>
                </w:tcPr>
                <w:p w14:paraId="6AB857AC" w14:textId="77777777" w:rsidR="00B93917" w:rsidRPr="00B93917" w:rsidRDefault="00B93917" w:rsidP="00B93917">
                  <w:pPr>
                    <w:spacing w:after="0" w:line="240" w:lineRule="auto"/>
                    <w:rPr>
                      <w:rFonts w:ascii="Times New Roman" w:hAnsi="Times New Roman" w:cs="Times New Roman"/>
                      <w:sz w:val="24"/>
                      <w:szCs w:val="24"/>
                    </w:rPr>
                  </w:pPr>
                  <w:r w:rsidRPr="00B93917">
                    <w:rPr>
                      <w:rFonts w:ascii="Times New Roman" w:hAnsi="Times New Roman" w:cs="Times New Roman"/>
                      <w:sz w:val="24"/>
                      <w:szCs w:val="24"/>
                    </w:rPr>
                    <w:t>320 000, -</w:t>
                  </w:r>
                </w:p>
              </w:tc>
            </w:tr>
            <w:tr w:rsidR="00B93917" w:rsidRPr="00B93917" w14:paraId="7DFD3CC8"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tcPr>
                <w:p w14:paraId="2202F4CF" w14:textId="7D7B8930" w:rsidR="00B93917" w:rsidRPr="00B93917" w:rsidRDefault="00B93917" w:rsidP="00B93917">
                  <w:pPr>
                    <w:spacing w:after="0" w:line="240" w:lineRule="auto"/>
                    <w:rPr>
                      <w:rFonts w:ascii="Times New Roman" w:hAnsi="Times New Roman" w:cs="Times New Roman"/>
                      <w:iCs/>
                      <w:sz w:val="24"/>
                      <w:szCs w:val="24"/>
                    </w:rPr>
                  </w:pPr>
                  <w:proofErr w:type="spellStart"/>
                  <w:r w:rsidRPr="003E1589">
                    <w:rPr>
                      <w:rFonts w:ascii="Times New Roman" w:hAnsi="Times New Roman" w:cs="Times New Roman"/>
                      <w:i/>
                      <w:sz w:val="24"/>
                      <w:szCs w:val="24"/>
                    </w:rPr>
                    <w:t>ScrumMaster</w:t>
                  </w:r>
                  <w:proofErr w:type="spellEnd"/>
                </w:p>
              </w:tc>
              <w:tc>
                <w:tcPr>
                  <w:tcW w:w="910" w:type="dxa"/>
                  <w:tcBorders>
                    <w:top w:val="nil"/>
                    <w:left w:val="nil"/>
                    <w:bottom w:val="single" w:sz="8" w:space="0" w:color="auto"/>
                    <w:right w:val="single" w:sz="8" w:space="0" w:color="auto"/>
                  </w:tcBorders>
                  <w:tcMar>
                    <w:top w:w="0" w:type="dxa"/>
                    <w:left w:w="108" w:type="dxa"/>
                    <w:bottom w:w="0" w:type="dxa"/>
                    <w:right w:w="108" w:type="dxa"/>
                  </w:tcMar>
                </w:tcPr>
                <w:p w14:paraId="667677F2" w14:textId="63043664"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909" w:type="dxa"/>
                  <w:tcBorders>
                    <w:top w:val="nil"/>
                    <w:left w:val="nil"/>
                    <w:bottom w:val="single" w:sz="8" w:space="0" w:color="auto"/>
                    <w:right w:val="single" w:sz="8" w:space="0" w:color="auto"/>
                  </w:tcBorders>
                  <w:tcMar>
                    <w:top w:w="0" w:type="dxa"/>
                    <w:left w:w="108" w:type="dxa"/>
                    <w:bottom w:w="0" w:type="dxa"/>
                    <w:right w:w="108" w:type="dxa"/>
                  </w:tcMar>
                </w:tcPr>
                <w:p w14:paraId="69E47B71" w14:textId="33A78494"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0,3 FTE</w:t>
                  </w:r>
                </w:p>
              </w:tc>
              <w:tc>
                <w:tcPr>
                  <w:tcW w:w="2837" w:type="dxa"/>
                  <w:tcBorders>
                    <w:top w:val="nil"/>
                    <w:left w:val="nil"/>
                    <w:bottom w:val="single" w:sz="8" w:space="0" w:color="auto"/>
                    <w:right w:val="single" w:sz="8" w:space="0" w:color="auto"/>
                  </w:tcBorders>
                  <w:tcMar>
                    <w:top w:w="0" w:type="dxa"/>
                    <w:left w:w="108" w:type="dxa"/>
                    <w:bottom w:w="0" w:type="dxa"/>
                    <w:right w:w="108" w:type="dxa"/>
                  </w:tcMar>
                </w:tcPr>
                <w:p w14:paraId="7D6099E7" w14:textId="3C95EAF9"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SMIT eelarve</w:t>
                  </w:r>
                </w:p>
              </w:tc>
            </w:tr>
            <w:tr w:rsidR="00B93917" w:rsidRPr="00B93917" w14:paraId="284401F3" w14:textId="77777777" w:rsidTr="00B93917">
              <w:tc>
                <w:tcPr>
                  <w:tcW w:w="1975" w:type="dxa"/>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05F46A7A" w14:textId="40EDB4D9"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Tellija ja teenuse omanik</w:t>
                  </w:r>
                </w:p>
              </w:tc>
              <w:tc>
                <w:tcPr>
                  <w:tcW w:w="910" w:type="dxa"/>
                  <w:tcBorders>
                    <w:top w:val="nil"/>
                    <w:left w:val="nil"/>
                    <w:bottom w:val="single" w:sz="8" w:space="0" w:color="auto"/>
                    <w:right w:val="single" w:sz="8" w:space="0" w:color="auto"/>
                  </w:tcBorders>
                  <w:tcMar>
                    <w:top w:w="0" w:type="dxa"/>
                    <w:left w:w="108" w:type="dxa"/>
                    <w:bottom w:w="0" w:type="dxa"/>
                    <w:right w:w="108" w:type="dxa"/>
                  </w:tcMar>
                </w:tcPr>
                <w:p w14:paraId="0CA56C91" w14:textId="074AFE23"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9</w:t>
                  </w:r>
                </w:p>
              </w:tc>
              <w:tc>
                <w:tcPr>
                  <w:tcW w:w="3909" w:type="dxa"/>
                  <w:tcBorders>
                    <w:top w:val="nil"/>
                    <w:left w:val="nil"/>
                    <w:bottom w:val="single" w:sz="8" w:space="0" w:color="auto"/>
                    <w:right w:val="single" w:sz="8" w:space="0" w:color="auto"/>
                  </w:tcBorders>
                  <w:tcMar>
                    <w:top w:w="0" w:type="dxa"/>
                    <w:left w:w="108" w:type="dxa"/>
                    <w:bottom w:w="0" w:type="dxa"/>
                    <w:right w:w="108" w:type="dxa"/>
                  </w:tcMar>
                </w:tcPr>
                <w:p w14:paraId="4142AA87" w14:textId="6E0A235D" w:rsidR="00B93917" w:rsidRPr="00B93917" w:rsidRDefault="00B93917" w:rsidP="00B12623">
                  <w:pPr>
                    <w:spacing w:after="0" w:line="240" w:lineRule="auto"/>
                    <w:rPr>
                      <w:rFonts w:ascii="Times New Roman" w:hAnsi="Times New Roman" w:cs="Times New Roman"/>
                      <w:sz w:val="24"/>
                      <w:szCs w:val="24"/>
                    </w:rPr>
                  </w:pPr>
                  <w:r>
                    <w:rPr>
                      <w:rFonts w:ascii="Times New Roman" w:hAnsi="Times New Roman" w:cs="Times New Roman"/>
                      <w:sz w:val="24"/>
                      <w:szCs w:val="24"/>
                    </w:rPr>
                    <w:t>2 x 0,5 Arendusosakonna eksper</w:t>
                  </w:r>
                  <w:r w:rsidR="00B12623">
                    <w:rPr>
                      <w:rFonts w:ascii="Times New Roman" w:hAnsi="Times New Roman" w:cs="Times New Roman"/>
                      <w:sz w:val="24"/>
                      <w:szCs w:val="24"/>
                    </w:rPr>
                    <w:t>did</w:t>
                  </w:r>
                </w:p>
              </w:tc>
              <w:tc>
                <w:tcPr>
                  <w:tcW w:w="2837" w:type="dxa"/>
                  <w:tcBorders>
                    <w:top w:val="nil"/>
                    <w:left w:val="nil"/>
                    <w:bottom w:val="single" w:sz="8" w:space="0" w:color="auto"/>
                    <w:right w:val="single" w:sz="8" w:space="0" w:color="auto"/>
                  </w:tcBorders>
                  <w:tcMar>
                    <w:top w:w="0" w:type="dxa"/>
                    <w:left w:w="108" w:type="dxa"/>
                    <w:bottom w:w="0" w:type="dxa"/>
                    <w:right w:w="108" w:type="dxa"/>
                  </w:tcMar>
                </w:tcPr>
                <w:p w14:paraId="3594CB32" w14:textId="3E2CA5DA" w:rsidR="00B93917" w:rsidRPr="00B93917" w:rsidRDefault="00B93917" w:rsidP="00B93917">
                  <w:pPr>
                    <w:spacing w:after="0" w:line="240" w:lineRule="auto"/>
                    <w:rPr>
                      <w:rFonts w:ascii="Times New Roman" w:hAnsi="Times New Roman" w:cs="Times New Roman"/>
                      <w:sz w:val="24"/>
                      <w:szCs w:val="24"/>
                    </w:rPr>
                  </w:pPr>
                  <w:r>
                    <w:rPr>
                      <w:rFonts w:ascii="Times New Roman" w:hAnsi="Times New Roman" w:cs="Times New Roman"/>
                      <w:sz w:val="24"/>
                      <w:szCs w:val="24"/>
                    </w:rPr>
                    <w:t>PPA eelarve</w:t>
                  </w:r>
                </w:p>
              </w:tc>
            </w:tr>
            <w:tr w:rsidR="00B93917" w:rsidRPr="00B93917" w14:paraId="34896DA5" w14:textId="77777777" w:rsidTr="00B93917">
              <w:tc>
                <w:tcPr>
                  <w:tcW w:w="6794" w:type="dxa"/>
                  <w:gridSpan w:val="3"/>
                  <w:tcBorders>
                    <w:top w:val="nil"/>
                    <w:left w:val="single" w:sz="8" w:space="0" w:color="auto"/>
                    <w:bottom w:val="single" w:sz="8" w:space="0" w:color="auto"/>
                    <w:right w:val="single" w:sz="8" w:space="0" w:color="auto"/>
                  </w:tcBorders>
                  <w:tcMar>
                    <w:top w:w="0" w:type="dxa"/>
                    <w:left w:w="108" w:type="dxa"/>
                    <w:bottom w:w="0" w:type="dxa"/>
                    <w:right w:w="108" w:type="dxa"/>
                  </w:tcMar>
                  <w:hideMark/>
                </w:tcPr>
                <w:p w14:paraId="540B9760" w14:textId="77777777" w:rsidR="00B93917" w:rsidRPr="00B93917" w:rsidRDefault="00B93917" w:rsidP="00B93917">
                  <w:pPr>
                    <w:spacing w:after="0" w:line="240" w:lineRule="auto"/>
                    <w:rPr>
                      <w:rFonts w:ascii="Times New Roman" w:hAnsi="Times New Roman" w:cs="Times New Roman"/>
                      <w:b/>
                      <w:bCs/>
                      <w:sz w:val="24"/>
                      <w:szCs w:val="24"/>
                    </w:rPr>
                  </w:pPr>
                  <w:r w:rsidRPr="00B93917">
                    <w:rPr>
                      <w:rFonts w:ascii="Times New Roman" w:hAnsi="Times New Roman" w:cs="Times New Roman"/>
                      <w:b/>
                      <w:bCs/>
                      <w:sz w:val="24"/>
                      <w:szCs w:val="24"/>
                    </w:rPr>
                    <w:t>Maksumus kokku:</w:t>
                  </w:r>
                </w:p>
              </w:tc>
              <w:tc>
                <w:tcPr>
                  <w:tcW w:w="2837" w:type="dxa"/>
                  <w:tcBorders>
                    <w:top w:val="nil"/>
                    <w:left w:val="nil"/>
                    <w:bottom w:val="single" w:sz="8" w:space="0" w:color="auto"/>
                    <w:right w:val="single" w:sz="8" w:space="0" w:color="auto"/>
                  </w:tcBorders>
                  <w:tcMar>
                    <w:top w:w="0" w:type="dxa"/>
                    <w:left w:w="108" w:type="dxa"/>
                    <w:bottom w:w="0" w:type="dxa"/>
                    <w:right w:w="108" w:type="dxa"/>
                  </w:tcMar>
                  <w:hideMark/>
                </w:tcPr>
                <w:p w14:paraId="5BBB1E62" w14:textId="77777777" w:rsidR="00B93917" w:rsidRPr="00B93917" w:rsidRDefault="00B93917" w:rsidP="00B93917">
                  <w:pPr>
                    <w:spacing w:after="0" w:line="240" w:lineRule="auto"/>
                    <w:rPr>
                      <w:rFonts w:ascii="Times New Roman" w:hAnsi="Times New Roman" w:cs="Times New Roman"/>
                      <w:i/>
                      <w:iCs/>
                      <w:sz w:val="24"/>
                      <w:szCs w:val="24"/>
                    </w:rPr>
                  </w:pPr>
                  <w:r w:rsidRPr="00B93917">
                    <w:rPr>
                      <w:rFonts w:ascii="Times New Roman" w:hAnsi="Times New Roman" w:cs="Times New Roman"/>
                      <w:i/>
                      <w:iCs/>
                      <w:sz w:val="24"/>
                      <w:szCs w:val="24"/>
                    </w:rPr>
                    <w:t>365 000,-</w:t>
                  </w:r>
                </w:p>
              </w:tc>
            </w:tr>
          </w:tbl>
          <w:p w14:paraId="71EE03CB" w14:textId="46BB2B5A" w:rsidR="00BA4686" w:rsidRPr="00995993" w:rsidRDefault="00BA4686" w:rsidP="003E1589"/>
        </w:tc>
      </w:tr>
    </w:tbl>
    <w:p w14:paraId="50759517" w14:textId="0C1171BB" w:rsidR="00BA4686" w:rsidRPr="00995993" w:rsidRDefault="00BA4686" w:rsidP="003E1589">
      <w:pPr>
        <w:tabs>
          <w:tab w:val="left" w:pos="2655"/>
        </w:tabs>
      </w:pPr>
    </w:p>
    <w:p w14:paraId="49E56660"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elluviimiseks kavandatav hankemenetluste arv ja nende sisu lühikirjeldus</w:t>
      </w:r>
    </w:p>
    <w:tbl>
      <w:tblPr>
        <w:tblStyle w:val="TableGrid"/>
        <w:tblW w:w="0" w:type="auto"/>
        <w:tblLook w:val="04A0" w:firstRow="1" w:lastRow="0" w:firstColumn="1" w:lastColumn="0" w:noHBand="0" w:noVBand="1"/>
      </w:tblPr>
      <w:tblGrid>
        <w:gridCol w:w="9212"/>
      </w:tblGrid>
      <w:tr w:rsidR="00D43A43" w:rsidRPr="00995993" w14:paraId="7BDB8F14" w14:textId="77777777" w:rsidTr="00D43A43">
        <w:tc>
          <w:tcPr>
            <w:tcW w:w="9212" w:type="dxa"/>
          </w:tcPr>
          <w:p w14:paraId="0095549C"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projekti viiakse ellu mitme erineva hankega, tuleb see eel</w:t>
            </w:r>
            <w:r w:rsidR="00E84C4C" w:rsidRPr="00995993">
              <w:rPr>
                <w:rFonts w:ascii="Times New Roman" w:hAnsi="Times New Roman" w:cs="Times New Roman"/>
              </w:rPr>
              <w:t>taotluses lahti kirjeldada, et r</w:t>
            </w:r>
            <w:r w:rsidRPr="00995993">
              <w:rPr>
                <w:rFonts w:ascii="Times New Roman" w:hAnsi="Times New Roman" w:cs="Times New Roman"/>
              </w:rPr>
              <w:t>akendusüksusel oleks ülevaade hangete arvust, mida viiakse ellu eeltaotluses toodud eesmärkide saavutamiseks.</w:t>
            </w:r>
          </w:p>
        </w:tc>
      </w:tr>
    </w:tbl>
    <w:p w14:paraId="310CEB21"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632F2120" w14:textId="77777777" w:rsidTr="00BA4686">
        <w:tc>
          <w:tcPr>
            <w:tcW w:w="9212" w:type="dxa"/>
          </w:tcPr>
          <w:p w14:paraId="57A50F8D" w14:textId="77777777" w:rsidR="00BA4686" w:rsidRPr="00995993" w:rsidRDefault="00BA4686" w:rsidP="00D43A43">
            <w:r w:rsidRPr="00995993">
              <w:t>VASTUSE VÄLI</w:t>
            </w:r>
          </w:p>
          <w:p w14:paraId="725287C2" w14:textId="4D279CCB" w:rsidR="00BA4686" w:rsidRPr="008122BA" w:rsidRDefault="008122BA" w:rsidP="00612784">
            <w:pPr>
              <w:jc w:val="both"/>
              <w:rPr>
                <w:rFonts w:ascii="Times New Roman" w:hAnsi="Times New Roman" w:cs="Times New Roman"/>
                <w:sz w:val="24"/>
                <w:szCs w:val="24"/>
              </w:rPr>
            </w:pPr>
            <w:r w:rsidRPr="008122BA">
              <w:rPr>
                <w:rFonts w:ascii="Times New Roman" w:hAnsi="Times New Roman" w:cs="Times New Roman"/>
                <w:sz w:val="24"/>
                <w:szCs w:val="24"/>
              </w:rPr>
              <w:t>SMIT–il on tehtud ressursi hange, mille käigus sõlmitud raamlepingu alt me teeme vajalikud minikonkursid arendustiimi sisseostmiseks</w:t>
            </w:r>
            <w:r w:rsidR="00720A04">
              <w:rPr>
                <w:rFonts w:ascii="Times New Roman" w:hAnsi="Times New Roman" w:cs="Times New Roman"/>
                <w:sz w:val="24"/>
                <w:szCs w:val="24"/>
              </w:rPr>
              <w:t>.</w:t>
            </w:r>
            <w:bookmarkStart w:id="33" w:name="_GoBack"/>
            <w:bookmarkEnd w:id="33"/>
          </w:p>
        </w:tc>
      </w:tr>
    </w:tbl>
    <w:p w14:paraId="2216A803" w14:textId="77777777" w:rsidR="00BA4686" w:rsidRPr="00995993" w:rsidRDefault="00BA4686" w:rsidP="00D43A43"/>
    <w:p w14:paraId="5A383755" w14:textId="77777777" w:rsidR="002F3454" w:rsidRPr="00995993" w:rsidRDefault="00534747"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Kaasnevad riskid ja nende maandamine</w:t>
      </w:r>
    </w:p>
    <w:tbl>
      <w:tblPr>
        <w:tblStyle w:val="TableGrid"/>
        <w:tblW w:w="0" w:type="auto"/>
        <w:tblLook w:val="04A0" w:firstRow="1" w:lastRow="0" w:firstColumn="1" w:lastColumn="0" w:noHBand="0" w:noVBand="1"/>
      </w:tblPr>
      <w:tblGrid>
        <w:gridCol w:w="9212"/>
      </w:tblGrid>
      <w:tr w:rsidR="00D43A43" w:rsidRPr="00995993" w14:paraId="491825A8" w14:textId="77777777" w:rsidTr="00D43A43">
        <w:tc>
          <w:tcPr>
            <w:tcW w:w="9212" w:type="dxa"/>
          </w:tcPr>
          <w:p w14:paraId="39AF9338"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Kirjeldada, kuivõrd on tegeletud projekti riskianalüüsiga. Millised on peamised riskid ja nende ulatus?  Kas ja kuidas on planeeritud tuvastatud riskide maandamise mehhanismid?</w:t>
            </w:r>
          </w:p>
          <w:p w14:paraId="1FAF8EEE" w14:textId="77777777" w:rsidR="00E84C4C" w:rsidRPr="00995993" w:rsidRDefault="00E84C4C" w:rsidP="00E84C4C">
            <w:pPr>
              <w:ind w:left="360"/>
              <w:jc w:val="both"/>
              <w:rPr>
                <w:rFonts w:ascii="Times New Roman" w:hAnsi="Times New Roman" w:cs="Times New Roman"/>
              </w:rPr>
            </w:pPr>
          </w:p>
          <w:p w14:paraId="2D0B1428" w14:textId="77777777" w:rsidR="00E84C4C" w:rsidRPr="00995993" w:rsidRDefault="00E84C4C" w:rsidP="00E84C4C">
            <w:pPr>
              <w:ind w:left="360"/>
              <w:jc w:val="both"/>
              <w:rPr>
                <w:rFonts w:ascii="Times New Roman" w:hAnsi="Times New Roman" w:cs="Times New Roman"/>
              </w:rPr>
            </w:pPr>
            <w:r w:rsidRPr="00995993">
              <w:rPr>
                <w:rFonts w:ascii="Times New Roman" w:hAnsi="Times New Roman" w:cs="Times New Roman"/>
              </w:rPr>
              <w:t>Riskianalüüs on soovitav esitada järgmisel kujul:</w:t>
            </w:r>
          </w:p>
          <w:p w14:paraId="1D111840" w14:textId="77777777" w:rsidR="004B0ED3" w:rsidRPr="00995993" w:rsidRDefault="004B0ED3" w:rsidP="004B0ED3">
            <w:pPr>
              <w:pStyle w:val="ListParagraph"/>
              <w:jc w:val="both"/>
              <w:rPr>
                <w:rFonts w:ascii="Times New Roman" w:hAnsi="Times New Roman" w:cs="Times New Roman"/>
              </w:rPr>
            </w:pPr>
          </w:p>
          <w:tbl>
            <w:tblPr>
              <w:tblStyle w:val="TableGrid"/>
              <w:tblW w:w="0" w:type="auto"/>
              <w:tblLook w:val="04A0" w:firstRow="1" w:lastRow="0" w:firstColumn="1" w:lastColumn="0" w:noHBand="0" w:noVBand="1"/>
            </w:tblPr>
            <w:tblGrid>
              <w:gridCol w:w="1756"/>
              <w:gridCol w:w="1817"/>
              <w:gridCol w:w="1817"/>
              <w:gridCol w:w="1806"/>
              <w:gridCol w:w="1790"/>
            </w:tblGrid>
            <w:tr w:rsidR="00D43A43" w:rsidRPr="00995993" w14:paraId="6971B51A" w14:textId="77777777" w:rsidTr="000F1EC4">
              <w:tc>
                <w:tcPr>
                  <w:tcW w:w="1842" w:type="dxa"/>
                </w:tcPr>
                <w:p w14:paraId="33DC214C" w14:textId="77777777" w:rsidR="00D43A43" w:rsidRPr="00995993" w:rsidRDefault="00D43A43" w:rsidP="000F1EC4">
                  <w:pPr>
                    <w:jc w:val="both"/>
                    <w:rPr>
                      <w:rFonts w:ascii="Times New Roman" w:hAnsi="Times New Roman" w:cs="Times New Roman"/>
                    </w:rPr>
                  </w:pPr>
                  <w:r w:rsidRPr="00995993">
                    <w:rPr>
                      <w:rFonts w:ascii="Times New Roman" w:hAnsi="Times New Roman" w:cs="Times New Roman"/>
                    </w:rPr>
                    <w:t>Risk</w:t>
                  </w:r>
                </w:p>
              </w:tc>
              <w:tc>
                <w:tcPr>
                  <w:tcW w:w="1842" w:type="dxa"/>
                </w:tcPr>
                <w:p w14:paraId="1EF6367B" w14:textId="77777777" w:rsidR="00D43A43" w:rsidRPr="00995993" w:rsidRDefault="00D43A43" w:rsidP="000F1EC4">
                  <w:pPr>
                    <w:jc w:val="both"/>
                    <w:rPr>
                      <w:rFonts w:ascii="Times New Roman" w:hAnsi="Times New Roman" w:cs="Times New Roman"/>
                    </w:rPr>
                  </w:pPr>
                  <w:r w:rsidRPr="00995993">
                    <w:rPr>
                      <w:rFonts w:ascii="Times New Roman" w:hAnsi="Times New Roman" w:cs="Times New Roman"/>
                    </w:rPr>
                    <w:t>Riski realiseerumise tõenäosus</w:t>
                  </w:r>
                </w:p>
              </w:tc>
              <w:tc>
                <w:tcPr>
                  <w:tcW w:w="1842" w:type="dxa"/>
                </w:tcPr>
                <w:p w14:paraId="6694C64D" w14:textId="77777777" w:rsidR="00D43A43" w:rsidRPr="00995993" w:rsidRDefault="00D43A43" w:rsidP="000F1EC4">
                  <w:pPr>
                    <w:jc w:val="both"/>
                    <w:rPr>
                      <w:rFonts w:ascii="Times New Roman" w:hAnsi="Times New Roman" w:cs="Times New Roman"/>
                    </w:rPr>
                  </w:pPr>
                  <w:r w:rsidRPr="00995993">
                    <w:rPr>
                      <w:rFonts w:ascii="Times New Roman" w:hAnsi="Times New Roman" w:cs="Times New Roman"/>
                    </w:rPr>
                    <w:t>Riski realiseerumise mõju projekti eesmärkide täitmisele</w:t>
                  </w:r>
                </w:p>
              </w:tc>
              <w:tc>
                <w:tcPr>
                  <w:tcW w:w="1843" w:type="dxa"/>
                </w:tcPr>
                <w:p w14:paraId="74886BF5" w14:textId="77777777" w:rsidR="00D43A43" w:rsidRPr="00995993" w:rsidRDefault="00D43A43" w:rsidP="000F1EC4">
                  <w:pPr>
                    <w:jc w:val="both"/>
                    <w:rPr>
                      <w:rFonts w:ascii="Times New Roman" w:hAnsi="Times New Roman" w:cs="Times New Roman"/>
                    </w:rPr>
                  </w:pPr>
                  <w:r w:rsidRPr="00995993">
                    <w:rPr>
                      <w:rFonts w:ascii="Times New Roman" w:hAnsi="Times New Roman" w:cs="Times New Roman"/>
                    </w:rPr>
                    <w:t>Riski maandamise tegevused</w:t>
                  </w:r>
                </w:p>
              </w:tc>
              <w:tc>
                <w:tcPr>
                  <w:tcW w:w="1843" w:type="dxa"/>
                </w:tcPr>
                <w:p w14:paraId="30A29D1A" w14:textId="77777777" w:rsidR="00D43A43" w:rsidRPr="00995993" w:rsidRDefault="00D43A43" w:rsidP="000F1EC4">
                  <w:pPr>
                    <w:jc w:val="both"/>
                    <w:rPr>
                      <w:rFonts w:ascii="Times New Roman" w:hAnsi="Times New Roman" w:cs="Times New Roman"/>
                    </w:rPr>
                  </w:pPr>
                  <w:r w:rsidRPr="00995993">
                    <w:rPr>
                      <w:rFonts w:ascii="Times New Roman" w:hAnsi="Times New Roman" w:cs="Times New Roman"/>
                    </w:rPr>
                    <w:t>Riskijuht/ vastutaja</w:t>
                  </w:r>
                </w:p>
              </w:tc>
            </w:tr>
            <w:tr w:rsidR="00D43A43" w:rsidRPr="00995993" w14:paraId="0FDA9FB5" w14:textId="77777777" w:rsidTr="000F1EC4">
              <w:tc>
                <w:tcPr>
                  <w:tcW w:w="1842" w:type="dxa"/>
                </w:tcPr>
                <w:p w14:paraId="4A3D8B4C" w14:textId="77777777" w:rsidR="00D43A43" w:rsidRPr="00995993" w:rsidRDefault="00D43A43" w:rsidP="000F1EC4">
                  <w:pPr>
                    <w:jc w:val="both"/>
                    <w:rPr>
                      <w:rFonts w:ascii="Times New Roman" w:hAnsi="Times New Roman" w:cs="Times New Roman"/>
                    </w:rPr>
                  </w:pPr>
                </w:p>
              </w:tc>
              <w:tc>
                <w:tcPr>
                  <w:tcW w:w="1842" w:type="dxa"/>
                </w:tcPr>
                <w:p w14:paraId="3615CF2E" w14:textId="77777777" w:rsidR="00D43A43" w:rsidRPr="00995993" w:rsidRDefault="00D43A43" w:rsidP="000F1EC4">
                  <w:pPr>
                    <w:jc w:val="both"/>
                    <w:rPr>
                      <w:rFonts w:ascii="Times New Roman" w:hAnsi="Times New Roman" w:cs="Times New Roman"/>
                    </w:rPr>
                  </w:pPr>
                </w:p>
              </w:tc>
              <w:tc>
                <w:tcPr>
                  <w:tcW w:w="1842" w:type="dxa"/>
                </w:tcPr>
                <w:p w14:paraId="7DB9F91D" w14:textId="77777777" w:rsidR="00D43A43" w:rsidRPr="00995993" w:rsidRDefault="00D43A43" w:rsidP="000F1EC4">
                  <w:pPr>
                    <w:jc w:val="both"/>
                    <w:rPr>
                      <w:rFonts w:ascii="Times New Roman" w:hAnsi="Times New Roman" w:cs="Times New Roman"/>
                    </w:rPr>
                  </w:pPr>
                </w:p>
              </w:tc>
              <w:tc>
                <w:tcPr>
                  <w:tcW w:w="1843" w:type="dxa"/>
                </w:tcPr>
                <w:p w14:paraId="6296D2D5" w14:textId="77777777" w:rsidR="00D43A43" w:rsidRPr="00995993" w:rsidRDefault="00D43A43" w:rsidP="000F1EC4">
                  <w:pPr>
                    <w:jc w:val="both"/>
                    <w:rPr>
                      <w:rFonts w:ascii="Times New Roman" w:hAnsi="Times New Roman" w:cs="Times New Roman"/>
                    </w:rPr>
                  </w:pPr>
                </w:p>
              </w:tc>
              <w:tc>
                <w:tcPr>
                  <w:tcW w:w="1843" w:type="dxa"/>
                </w:tcPr>
                <w:p w14:paraId="4F23149D" w14:textId="77777777" w:rsidR="00D43A43" w:rsidRPr="00995993" w:rsidRDefault="00D43A43" w:rsidP="000F1EC4">
                  <w:pPr>
                    <w:jc w:val="both"/>
                    <w:rPr>
                      <w:rFonts w:ascii="Times New Roman" w:hAnsi="Times New Roman" w:cs="Times New Roman"/>
                    </w:rPr>
                  </w:pPr>
                </w:p>
              </w:tc>
            </w:tr>
            <w:tr w:rsidR="00D43A43" w:rsidRPr="00995993" w14:paraId="59F11734" w14:textId="77777777" w:rsidTr="000F1EC4">
              <w:tc>
                <w:tcPr>
                  <w:tcW w:w="1842" w:type="dxa"/>
                </w:tcPr>
                <w:p w14:paraId="512D9FF8" w14:textId="77777777" w:rsidR="00D43A43" w:rsidRPr="00995993" w:rsidRDefault="00D43A43" w:rsidP="000F1EC4">
                  <w:pPr>
                    <w:jc w:val="both"/>
                    <w:rPr>
                      <w:rFonts w:ascii="Times New Roman" w:hAnsi="Times New Roman" w:cs="Times New Roman"/>
                    </w:rPr>
                  </w:pPr>
                </w:p>
              </w:tc>
              <w:tc>
                <w:tcPr>
                  <w:tcW w:w="1842" w:type="dxa"/>
                </w:tcPr>
                <w:p w14:paraId="5E5ED64B" w14:textId="77777777" w:rsidR="00D43A43" w:rsidRPr="00995993" w:rsidRDefault="00D43A43" w:rsidP="000F1EC4">
                  <w:pPr>
                    <w:jc w:val="both"/>
                    <w:rPr>
                      <w:rFonts w:ascii="Times New Roman" w:hAnsi="Times New Roman" w:cs="Times New Roman"/>
                    </w:rPr>
                  </w:pPr>
                </w:p>
              </w:tc>
              <w:tc>
                <w:tcPr>
                  <w:tcW w:w="1842" w:type="dxa"/>
                </w:tcPr>
                <w:p w14:paraId="774FD5FB" w14:textId="77777777" w:rsidR="00D43A43" w:rsidRPr="00995993" w:rsidRDefault="00D43A43" w:rsidP="000F1EC4">
                  <w:pPr>
                    <w:jc w:val="both"/>
                    <w:rPr>
                      <w:rFonts w:ascii="Times New Roman" w:hAnsi="Times New Roman" w:cs="Times New Roman"/>
                    </w:rPr>
                  </w:pPr>
                </w:p>
              </w:tc>
              <w:tc>
                <w:tcPr>
                  <w:tcW w:w="1843" w:type="dxa"/>
                </w:tcPr>
                <w:p w14:paraId="4CD0FD1D" w14:textId="77777777" w:rsidR="00D43A43" w:rsidRPr="00995993" w:rsidRDefault="00D43A43" w:rsidP="000F1EC4">
                  <w:pPr>
                    <w:jc w:val="both"/>
                    <w:rPr>
                      <w:rFonts w:ascii="Times New Roman" w:hAnsi="Times New Roman" w:cs="Times New Roman"/>
                    </w:rPr>
                  </w:pPr>
                </w:p>
              </w:tc>
              <w:tc>
                <w:tcPr>
                  <w:tcW w:w="1843" w:type="dxa"/>
                </w:tcPr>
                <w:p w14:paraId="088B0FFD" w14:textId="77777777" w:rsidR="00D43A43" w:rsidRPr="00995993" w:rsidRDefault="00D43A43" w:rsidP="000F1EC4">
                  <w:pPr>
                    <w:jc w:val="both"/>
                    <w:rPr>
                      <w:rFonts w:ascii="Times New Roman" w:hAnsi="Times New Roman" w:cs="Times New Roman"/>
                    </w:rPr>
                  </w:pPr>
                </w:p>
              </w:tc>
            </w:tr>
          </w:tbl>
          <w:p w14:paraId="11140BDF" w14:textId="77777777" w:rsidR="00D43A43" w:rsidRPr="00995993" w:rsidRDefault="00D43A43" w:rsidP="00D43A43"/>
        </w:tc>
      </w:tr>
    </w:tbl>
    <w:p w14:paraId="3E6967FC" w14:textId="77777777" w:rsidR="004E7152" w:rsidRPr="00995993" w:rsidRDefault="004E7152" w:rsidP="004E7152">
      <w:pPr>
        <w:pStyle w:val="Heading2"/>
        <w:jc w:val="left"/>
        <w:rPr>
          <w:rFonts w:ascii="Times New Roman" w:hAnsi="Times New Roman" w:cs="Times New Roman"/>
          <w:b/>
          <w:i w:val="0"/>
          <w:sz w:val="24"/>
          <w:szCs w:val="24"/>
        </w:rPr>
      </w:pPr>
    </w:p>
    <w:tbl>
      <w:tblPr>
        <w:tblStyle w:val="TableGrid"/>
        <w:tblW w:w="0" w:type="auto"/>
        <w:tblLook w:val="04A0" w:firstRow="1" w:lastRow="0" w:firstColumn="1" w:lastColumn="0" w:noHBand="0" w:noVBand="1"/>
      </w:tblPr>
      <w:tblGrid>
        <w:gridCol w:w="9212"/>
      </w:tblGrid>
      <w:tr w:rsidR="00BA4686" w:rsidRPr="00995993" w14:paraId="797D600A" w14:textId="77777777" w:rsidTr="00BA4686">
        <w:tc>
          <w:tcPr>
            <w:tcW w:w="9212" w:type="dxa"/>
          </w:tcPr>
          <w:p w14:paraId="6CC71319" w14:textId="77777777" w:rsidR="00BA4686" w:rsidRPr="00995993" w:rsidRDefault="00BA4686" w:rsidP="00BA4686">
            <w:r w:rsidRPr="00995993">
              <w:t>VASTUSE VÄLI</w:t>
            </w:r>
          </w:p>
          <w:tbl>
            <w:tblPr>
              <w:tblStyle w:val="TableGrid"/>
              <w:tblW w:w="0" w:type="auto"/>
              <w:tblLook w:val="04A0" w:firstRow="1" w:lastRow="0" w:firstColumn="1" w:lastColumn="0" w:noHBand="0" w:noVBand="1"/>
            </w:tblPr>
            <w:tblGrid>
              <w:gridCol w:w="2452"/>
              <w:gridCol w:w="1583"/>
              <w:gridCol w:w="1584"/>
              <w:gridCol w:w="1964"/>
              <w:gridCol w:w="1403"/>
            </w:tblGrid>
            <w:tr w:rsidR="00F11552" w:rsidRPr="00995993" w14:paraId="1B79FACF" w14:textId="77777777" w:rsidTr="00BD6EE4">
              <w:tc>
                <w:tcPr>
                  <w:tcW w:w="1891" w:type="dxa"/>
                </w:tcPr>
                <w:p w14:paraId="3D2B05D4" w14:textId="77777777" w:rsidR="00F11552" w:rsidRPr="00995993" w:rsidRDefault="00F11552" w:rsidP="00BD6EE4">
                  <w:pPr>
                    <w:jc w:val="both"/>
                    <w:rPr>
                      <w:rFonts w:ascii="Times New Roman" w:hAnsi="Times New Roman" w:cs="Times New Roman"/>
                    </w:rPr>
                  </w:pPr>
                  <w:r w:rsidRPr="00995993">
                    <w:rPr>
                      <w:rFonts w:ascii="Times New Roman" w:hAnsi="Times New Roman" w:cs="Times New Roman"/>
                    </w:rPr>
                    <w:t>Risk</w:t>
                  </w:r>
                </w:p>
              </w:tc>
              <w:tc>
                <w:tcPr>
                  <w:tcW w:w="1747" w:type="dxa"/>
                </w:tcPr>
                <w:p w14:paraId="368B76D3" w14:textId="77777777" w:rsidR="00F11552" w:rsidRPr="00995993" w:rsidRDefault="00F11552" w:rsidP="00BD6EE4">
                  <w:pPr>
                    <w:jc w:val="both"/>
                    <w:rPr>
                      <w:rFonts w:ascii="Times New Roman" w:hAnsi="Times New Roman" w:cs="Times New Roman"/>
                    </w:rPr>
                  </w:pPr>
                  <w:r w:rsidRPr="00995993">
                    <w:rPr>
                      <w:rFonts w:ascii="Times New Roman" w:hAnsi="Times New Roman" w:cs="Times New Roman"/>
                    </w:rPr>
                    <w:t>Riski realiseerumise tõenäosus</w:t>
                  </w:r>
                </w:p>
              </w:tc>
              <w:tc>
                <w:tcPr>
                  <w:tcW w:w="1747" w:type="dxa"/>
                </w:tcPr>
                <w:p w14:paraId="1F5A4A35" w14:textId="77777777" w:rsidR="00F11552" w:rsidRPr="00995993" w:rsidRDefault="00F11552" w:rsidP="00BD6EE4">
                  <w:pPr>
                    <w:jc w:val="both"/>
                    <w:rPr>
                      <w:rFonts w:ascii="Times New Roman" w:hAnsi="Times New Roman" w:cs="Times New Roman"/>
                    </w:rPr>
                  </w:pPr>
                  <w:r w:rsidRPr="00995993">
                    <w:rPr>
                      <w:rFonts w:ascii="Times New Roman" w:hAnsi="Times New Roman" w:cs="Times New Roman"/>
                    </w:rPr>
                    <w:t>Riski realiseerumise mõju projekti eesmärkide täitmisele</w:t>
                  </w:r>
                </w:p>
              </w:tc>
              <w:tc>
                <w:tcPr>
                  <w:tcW w:w="1927" w:type="dxa"/>
                </w:tcPr>
                <w:p w14:paraId="65DD86A7" w14:textId="77777777" w:rsidR="00F11552" w:rsidRPr="00995993" w:rsidRDefault="00F11552" w:rsidP="00BD6EE4">
                  <w:pPr>
                    <w:jc w:val="both"/>
                    <w:rPr>
                      <w:rFonts w:ascii="Times New Roman" w:hAnsi="Times New Roman" w:cs="Times New Roman"/>
                    </w:rPr>
                  </w:pPr>
                  <w:r w:rsidRPr="00995993">
                    <w:rPr>
                      <w:rFonts w:ascii="Times New Roman" w:hAnsi="Times New Roman" w:cs="Times New Roman"/>
                    </w:rPr>
                    <w:t>Riski maandamise tegevused</w:t>
                  </w:r>
                </w:p>
              </w:tc>
              <w:tc>
                <w:tcPr>
                  <w:tcW w:w="1674" w:type="dxa"/>
                </w:tcPr>
                <w:p w14:paraId="7E83A5BB" w14:textId="77777777" w:rsidR="00F11552" w:rsidRPr="00995993" w:rsidRDefault="00F11552" w:rsidP="00BD6EE4">
                  <w:pPr>
                    <w:jc w:val="both"/>
                    <w:rPr>
                      <w:rFonts w:ascii="Times New Roman" w:hAnsi="Times New Roman" w:cs="Times New Roman"/>
                    </w:rPr>
                  </w:pPr>
                  <w:r w:rsidRPr="00995993">
                    <w:rPr>
                      <w:rFonts w:ascii="Times New Roman" w:hAnsi="Times New Roman" w:cs="Times New Roman"/>
                    </w:rPr>
                    <w:t>Riskijuht/ vastutaja</w:t>
                  </w:r>
                </w:p>
              </w:tc>
            </w:tr>
            <w:tr w:rsidR="00F11552" w:rsidRPr="00995993" w14:paraId="4BB0623B" w14:textId="77777777" w:rsidTr="00BD6EE4">
              <w:tc>
                <w:tcPr>
                  <w:tcW w:w="1891" w:type="dxa"/>
                </w:tcPr>
                <w:p w14:paraId="3197A50D" w14:textId="05396EDC" w:rsidR="00F11552" w:rsidRPr="00995993" w:rsidRDefault="00F11552" w:rsidP="00BD6EE4">
                  <w:pPr>
                    <w:jc w:val="both"/>
                    <w:rPr>
                      <w:rFonts w:ascii="Times New Roman" w:hAnsi="Times New Roman" w:cs="Times New Roman"/>
                    </w:rPr>
                  </w:pPr>
                  <w:r>
                    <w:rPr>
                      <w:rFonts w:ascii="Times New Roman" w:hAnsi="Times New Roman" w:cs="Times New Roman"/>
                    </w:rPr>
                    <w:t>arendusmeeskonnaliikme lahkumine</w:t>
                  </w:r>
                </w:p>
              </w:tc>
              <w:tc>
                <w:tcPr>
                  <w:tcW w:w="1747" w:type="dxa"/>
                </w:tcPr>
                <w:p w14:paraId="21A3B300" w14:textId="77777777" w:rsidR="00F11552" w:rsidRPr="00995993" w:rsidRDefault="00F11552" w:rsidP="00BD6EE4">
                  <w:pPr>
                    <w:jc w:val="both"/>
                    <w:rPr>
                      <w:rFonts w:ascii="Times New Roman" w:hAnsi="Times New Roman" w:cs="Times New Roman"/>
                    </w:rPr>
                  </w:pPr>
                  <w:r>
                    <w:rPr>
                      <w:rFonts w:ascii="Times New Roman" w:hAnsi="Times New Roman" w:cs="Times New Roman"/>
                    </w:rPr>
                    <w:t>keskmine</w:t>
                  </w:r>
                </w:p>
              </w:tc>
              <w:tc>
                <w:tcPr>
                  <w:tcW w:w="1747" w:type="dxa"/>
                </w:tcPr>
                <w:p w14:paraId="2016C139" w14:textId="77777777" w:rsidR="00F11552" w:rsidRPr="00995993" w:rsidRDefault="00F11552" w:rsidP="00BD6EE4">
                  <w:pPr>
                    <w:jc w:val="both"/>
                    <w:rPr>
                      <w:rFonts w:ascii="Times New Roman" w:hAnsi="Times New Roman" w:cs="Times New Roman"/>
                    </w:rPr>
                  </w:pPr>
                  <w:r>
                    <w:rPr>
                      <w:rFonts w:ascii="Times New Roman" w:hAnsi="Times New Roman" w:cs="Times New Roman"/>
                    </w:rPr>
                    <w:t>keskmine</w:t>
                  </w:r>
                </w:p>
              </w:tc>
              <w:tc>
                <w:tcPr>
                  <w:tcW w:w="1927" w:type="dxa"/>
                </w:tcPr>
                <w:p w14:paraId="23FF605B" w14:textId="77777777" w:rsidR="00F11552" w:rsidRPr="00995993" w:rsidRDefault="00F11552" w:rsidP="00BD6EE4">
                  <w:pPr>
                    <w:jc w:val="both"/>
                    <w:rPr>
                      <w:rFonts w:ascii="Times New Roman" w:hAnsi="Times New Roman" w:cs="Times New Roman"/>
                    </w:rPr>
                  </w:pPr>
                  <w:r>
                    <w:rPr>
                      <w:rFonts w:ascii="Times New Roman" w:hAnsi="Times New Roman" w:cs="Times New Roman"/>
                    </w:rPr>
                    <w:t xml:space="preserve">projekti hetkeseisu pidev </w:t>
                  </w:r>
                  <w:proofErr w:type="spellStart"/>
                  <w:r>
                    <w:rPr>
                      <w:rFonts w:ascii="Times New Roman" w:hAnsi="Times New Roman" w:cs="Times New Roman"/>
                    </w:rPr>
                    <w:lastRenderedPageBreak/>
                    <w:t>monitoorimine</w:t>
                  </w:r>
                  <w:proofErr w:type="spellEnd"/>
                  <w:r>
                    <w:rPr>
                      <w:rFonts w:ascii="Times New Roman" w:hAnsi="Times New Roman" w:cs="Times New Roman"/>
                    </w:rPr>
                    <w:t>, info jagamine, kokkulepete/otsuste fikseerimine, dokumentatsiooni loomine ja hoidmine info säilitamiseks ja taasesitamiseks</w:t>
                  </w:r>
                </w:p>
              </w:tc>
              <w:tc>
                <w:tcPr>
                  <w:tcW w:w="1674" w:type="dxa"/>
                </w:tcPr>
                <w:p w14:paraId="172042D3" w14:textId="24663161" w:rsidR="00F11552" w:rsidRPr="00995993" w:rsidRDefault="00F11552" w:rsidP="00BD6EE4">
                  <w:pPr>
                    <w:jc w:val="both"/>
                    <w:rPr>
                      <w:rFonts w:ascii="Times New Roman" w:hAnsi="Times New Roman" w:cs="Times New Roman"/>
                    </w:rPr>
                  </w:pPr>
                  <w:r>
                    <w:rPr>
                      <w:rFonts w:ascii="Times New Roman" w:hAnsi="Times New Roman" w:cs="Times New Roman"/>
                    </w:rPr>
                    <w:lastRenderedPageBreak/>
                    <w:t>SMIT projektijuht</w:t>
                  </w:r>
                </w:p>
              </w:tc>
            </w:tr>
            <w:tr w:rsidR="00F11552" w14:paraId="52C12FB5" w14:textId="77777777" w:rsidTr="00BD6EE4">
              <w:tc>
                <w:tcPr>
                  <w:tcW w:w="1891" w:type="dxa"/>
                </w:tcPr>
                <w:p w14:paraId="48B55982" w14:textId="77777777" w:rsidR="00F11552" w:rsidRDefault="00F11552" w:rsidP="00BD6EE4">
                  <w:pPr>
                    <w:jc w:val="both"/>
                    <w:rPr>
                      <w:rFonts w:ascii="Times New Roman" w:hAnsi="Times New Roman" w:cs="Times New Roman"/>
                    </w:rPr>
                  </w:pPr>
                  <w:r>
                    <w:rPr>
                      <w:rFonts w:ascii="Times New Roman" w:hAnsi="Times New Roman" w:cs="Times New Roman"/>
                    </w:rPr>
                    <w:lastRenderedPageBreak/>
                    <w:t>arendusmahu hinnang ebatäpne</w:t>
                  </w:r>
                </w:p>
              </w:tc>
              <w:tc>
                <w:tcPr>
                  <w:tcW w:w="1747" w:type="dxa"/>
                </w:tcPr>
                <w:p w14:paraId="7037B587" w14:textId="77777777" w:rsidR="00F11552" w:rsidRDefault="00F11552" w:rsidP="00BD6EE4">
                  <w:pPr>
                    <w:jc w:val="both"/>
                    <w:rPr>
                      <w:rFonts w:ascii="Times New Roman" w:hAnsi="Times New Roman" w:cs="Times New Roman"/>
                    </w:rPr>
                  </w:pPr>
                  <w:r>
                    <w:rPr>
                      <w:rFonts w:ascii="Times New Roman" w:hAnsi="Times New Roman" w:cs="Times New Roman"/>
                    </w:rPr>
                    <w:t>keskmine</w:t>
                  </w:r>
                </w:p>
              </w:tc>
              <w:tc>
                <w:tcPr>
                  <w:tcW w:w="1747" w:type="dxa"/>
                </w:tcPr>
                <w:p w14:paraId="243BEC10" w14:textId="77777777" w:rsidR="00F11552" w:rsidRDefault="00F11552" w:rsidP="00BD6EE4">
                  <w:pPr>
                    <w:jc w:val="both"/>
                    <w:rPr>
                      <w:rFonts w:ascii="Times New Roman" w:hAnsi="Times New Roman" w:cs="Times New Roman"/>
                    </w:rPr>
                  </w:pPr>
                  <w:r>
                    <w:rPr>
                      <w:rFonts w:ascii="Times New Roman" w:hAnsi="Times New Roman" w:cs="Times New Roman"/>
                    </w:rPr>
                    <w:t>keskmine</w:t>
                  </w:r>
                </w:p>
              </w:tc>
              <w:tc>
                <w:tcPr>
                  <w:tcW w:w="1927" w:type="dxa"/>
                </w:tcPr>
                <w:p w14:paraId="29DBEA92" w14:textId="77777777" w:rsidR="00F11552" w:rsidRDefault="00F11552" w:rsidP="00BD6EE4">
                  <w:pPr>
                    <w:jc w:val="both"/>
                    <w:rPr>
                      <w:rFonts w:ascii="Times New Roman" w:hAnsi="Times New Roman" w:cs="Times New Roman"/>
                    </w:rPr>
                  </w:pPr>
                  <w:r>
                    <w:rPr>
                      <w:rFonts w:ascii="Times New Roman" w:hAnsi="Times New Roman" w:cs="Times New Roman"/>
                    </w:rPr>
                    <w:t xml:space="preserve">arendustööde eeldatava mahu perioodiline üle vaatamine koostöös arendajaga. </w:t>
                  </w:r>
                </w:p>
                <w:p w14:paraId="74C2A4D3" w14:textId="77777777" w:rsidR="00F11552" w:rsidRDefault="00F11552" w:rsidP="00BD6EE4">
                  <w:pPr>
                    <w:jc w:val="both"/>
                    <w:rPr>
                      <w:rFonts w:ascii="Times New Roman" w:hAnsi="Times New Roman" w:cs="Times New Roman"/>
                    </w:rPr>
                  </w:pPr>
                  <w:r>
                    <w:rPr>
                      <w:rFonts w:ascii="Times New Roman" w:hAnsi="Times New Roman" w:cs="Times New Roman"/>
                    </w:rPr>
                    <w:t>Arendajale antav sisend töötatakse meeskonna poolt detailselt läbi ja vajadusel seatakse ümber prioriteete.</w:t>
                  </w:r>
                </w:p>
              </w:tc>
              <w:tc>
                <w:tcPr>
                  <w:tcW w:w="1674" w:type="dxa"/>
                </w:tcPr>
                <w:p w14:paraId="6A3A1EEC" w14:textId="77777777" w:rsidR="00F11552" w:rsidRDefault="00F11552" w:rsidP="00BD6EE4">
                  <w:pPr>
                    <w:jc w:val="both"/>
                    <w:rPr>
                      <w:rFonts w:ascii="Times New Roman" w:hAnsi="Times New Roman" w:cs="Times New Roman"/>
                    </w:rPr>
                  </w:pPr>
                  <w:r>
                    <w:rPr>
                      <w:rFonts w:ascii="Times New Roman" w:hAnsi="Times New Roman" w:cs="Times New Roman"/>
                    </w:rPr>
                    <w:t>SMIT projektijuht</w:t>
                  </w:r>
                </w:p>
              </w:tc>
            </w:tr>
            <w:tr w:rsidR="00F11552" w14:paraId="03B300FC" w14:textId="77777777" w:rsidTr="00BD6EE4">
              <w:tc>
                <w:tcPr>
                  <w:tcW w:w="1891" w:type="dxa"/>
                </w:tcPr>
                <w:p w14:paraId="585002C7" w14:textId="77777777" w:rsidR="00F11552" w:rsidRDefault="00F11552" w:rsidP="00BD6EE4">
                  <w:pPr>
                    <w:jc w:val="both"/>
                    <w:rPr>
                      <w:rFonts w:ascii="Times New Roman" w:hAnsi="Times New Roman" w:cs="Times New Roman"/>
                    </w:rPr>
                  </w:pPr>
                  <w:r>
                    <w:rPr>
                      <w:rFonts w:ascii="Times New Roman" w:hAnsi="Times New Roman" w:cs="Times New Roman"/>
                    </w:rPr>
                    <w:t>arendajal puudub vaba tööjõuressurss</w:t>
                  </w:r>
                </w:p>
              </w:tc>
              <w:tc>
                <w:tcPr>
                  <w:tcW w:w="1747" w:type="dxa"/>
                </w:tcPr>
                <w:p w14:paraId="108765D6" w14:textId="77777777" w:rsidR="00F11552" w:rsidRDefault="00F11552" w:rsidP="00BD6EE4">
                  <w:pPr>
                    <w:jc w:val="both"/>
                    <w:rPr>
                      <w:rFonts w:ascii="Times New Roman" w:hAnsi="Times New Roman" w:cs="Times New Roman"/>
                    </w:rPr>
                  </w:pPr>
                  <w:r>
                    <w:rPr>
                      <w:rFonts w:ascii="Times New Roman" w:hAnsi="Times New Roman" w:cs="Times New Roman"/>
                    </w:rPr>
                    <w:t>madal</w:t>
                  </w:r>
                </w:p>
              </w:tc>
              <w:tc>
                <w:tcPr>
                  <w:tcW w:w="1747" w:type="dxa"/>
                </w:tcPr>
                <w:p w14:paraId="355A788B" w14:textId="77777777" w:rsidR="00F11552" w:rsidRDefault="00F11552" w:rsidP="00BD6EE4">
                  <w:pPr>
                    <w:jc w:val="both"/>
                    <w:rPr>
                      <w:rFonts w:ascii="Times New Roman" w:hAnsi="Times New Roman" w:cs="Times New Roman"/>
                    </w:rPr>
                  </w:pPr>
                  <w:r>
                    <w:rPr>
                      <w:rFonts w:ascii="Times New Roman" w:hAnsi="Times New Roman" w:cs="Times New Roman"/>
                    </w:rPr>
                    <w:t>keskmine</w:t>
                  </w:r>
                </w:p>
              </w:tc>
              <w:tc>
                <w:tcPr>
                  <w:tcW w:w="1927" w:type="dxa"/>
                </w:tcPr>
                <w:p w14:paraId="6ACF3001" w14:textId="77777777" w:rsidR="00F11552" w:rsidRDefault="00F11552" w:rsidP="00BD6EE4">
                  <w:pPr>
                    <w:jc w:val="both"/>
                    <w:rPr>
                      <w:rFonts w:ascii="Times New Roman" w:hAnsi="Times New Roman" w:cs="Times New Roman"/>
                    </w:rPr>
                  </w:pPr>
                  <w:r>
                    <w:rPr>
                      <w:rFonts w:ascii="Times New Roman" w:hAnsi="Times New Roman" w:cs="Times New Roman"/>
                    </w:rPr>
                    <w:t>Hankelepingu tingimuste täpne ja eesmärgipärane sõnastamine.</w:t>
                  </w:r>
                </w:p>
              </w:tc>
              <w:tc>
                <w:tcPr>
                  <w:tcW w:w="1674" w:type="dxa"/>
                </w:tcPr>
                <w:p w14:paraId="29718974" w14:textId="77777777" w:rsidR="00F11552" w:rsidRDefault="00F11552" w:rsidP="00BD6EE4">
                  <w:pPr>
                    <w:jc w:val="both"/>
                    <w:rPr>
                      <w:rFonts w:ascii="Times New Roman" w:hAnsi="Times New Roman" w:cs="Times New Roman"/>
                    </w:rPr>
                  </w:pPr>
                  <w:r>
                    <w:rPr>
                      <w:rFonts w:ascii="Times New Roman" w:hAnsi="Times New Roman" w:cs="Times New Roman"/>
                    </w:rPr>
                    <w:t>SMIT projektijuht</w:t>
                  </w:r>
                </w:p>
              </w:tc>
            </w:tr>
          </w:tbl>
          <w:p w14:paraId="2C349D25" w14:textId="77777777" w:rsidR="00BA4686" w:rsidRPr="00995993" w:rsidRDefault="00BA4686" w:rsidP="00BA4686"/>
        </w:tc>
      </w:tr>
    </w:tbl>
    <w:p w14:paraId="59DA6A66" w14:textId="77777777" w:rsidR="00BA4686" w:rsidRPr="00995993" w:rsidRDefault="00BA4686" w:rsidP="00BA4686"/>
    <w:p w14:paraId="2B30B42E"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t>Projekti tulemuste juurutamise protsessi kirjeldus</w:t>
      </w:r>
    </w:p>
    <w:tbl>
      <w:tblPr>
        <w:tblStyle w:val="TableGrid"/>
        <w:tblW w:w="0" w:type="auto"/>
        <w:tblLook w:val="04A0" w:firstRow="1" w:lastRow="0" w:firstColumn="1" w:lastColumn="0" w:noHBand="0" w:noVBand="1"/>
      </w:tblPr>
      <w:tblGrid>
        <w:gridCol w:w="9212"/>
      </w:tblGrid>
      <w:tr w:rsidR="00D43A43" w:rsidRPr="00995993" w14:paraId="7482456F" w14:textId="77777777" w:rsidTr="00D43A43">
        <w:tc>
          <w:tcPr>
            <w:tcW w:w="9212" w:type="dxa"/>
          </w:tcPr>
          <w:p w14:paraId="067D1C7C" w14:textId="77777777" w:rsidR="00E84C4C"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Selgitada, milliseid tegevusi on planeeritud, </w:t>
            </w:r>
            <w:r w:rsidR="00E84C4C" w:rsidRPr="00995993">
              <w:rPr>
                <w:rFonts w:ascii="Times New Roman" w:hAnsi="Times New Roman" w:cs="Times New Roman"/>
              </w:rPr>
              <w:t>et loodud lahendus juurutada, s</w:t>
            </w:r>
            <w:r w:rsidRPr="00995993">
              <w:rPr>
                <w:rFonts w:ascii="Times New Roman" w:hAnsi="Times New Roman" w:cs="Times New Roman"/>
              </w:rPr>
              <w:t>h</w:t>
            </w:r>
            <w:r w:rsidR="00E84C4C" w:rsidRPr="00995993">
              <w:rPr>
                <w:rFonts w:ascii="Times New Roman" w:hAnsi="Times New Roman" w:cs="Times New Roman"/>
              </w:rPr>
              <w:t xml:space="preserve"> kirjeldada</w:t>
            </w:r>
            <w:r w:rsidRPr="00995993">
              <w:rPr>
                <w:rFonts w:ascii="Times New Roman" w:hAnsi="Times New Roman" w:cs="Times New Roman"/>
              </w:rPr>
              <w:t xml:space="preserve"> tegevused kasuta</w:t>
            </w:r>
            <w:r w:rsidR="00E84C4C" w:rsidRPr="00995993">
              <w:rPr>
                <w:rFonts w:ascii="Times New Roman" w:hAnsi="Times New Roman" w:cs="Times New Roman"/>
              </w:rPr>
              <w:t>jagruppide lõikes (sisemised vs</w:t>
            </w:r>
            <w:r w:rsidRPr="00995993">
              <w:rPr>
                <w:rFonts w:ascii="Times New Roman" w:hAnsi="Times New Roman" w:cs="Times New Roman"/>
              </w:rPr>
              <w:t xml:space="preserve"> välised kasutajad jne). </w:t>
            </w:r>
          </w:p>
          <w:p w14:paraId="08BA7760" w14:textId="77777777" w:rsidR="00D43A43" w:rsidRPr="00995993" w:rsidRDefault="00D43A43" w:rsidP="00E84C4C">
            <w:pPr>
              <w:pStyle w:val="ListParagraph"/>
              <w:jc w:val="both"/>
              <w:rPr>
                <w:rFonts w:ascii="Times New Roman" w:hAnsi="Times New Roman" w:cs="Times New Roman"/>
              </w:rPr>
            </w:pPr>
            <w:r w:rsidRPr="00995993">
              <w:rPr>
                <w:rFonts w:ascii="Times New Roman" w:hAnsi="Times New Roman" w:cs="Times New Roman"/>
                <w:i/>
              </w:rPr>
              <w:t xml:space="preserve">Näiteks juhul, kui lahenduse eduka ellurakendamise eelduseks on, et poole aasta jooksul peale </w:t>
            </w:r>
            <w:proofErr w:type="spellStart"/>
            <w:r w:rsidRPr="00995993">
              <w:rPr>
                <w:rFonts w:ascii="Times New Roman" w:hAnsi="Times New Roman" w:cs="Times New Roman"/>
                <w:i/>
              </w:rPr>
              <w:t>live'i</w:t>
            </w:r>
            <w:proofErr w:type="spellEnd"/>
            <w:r w:rsidRPr="00995993">
              <w:rPr>
                <w:rFonts w:ascii="Times New Roman" w:hAnsi="Times New Roman" w:cs="Times New Roman"/>
                <w:i/>
              </w:rPr>
              <w:t xml:space="preserve">  on e-teenuse kasutatavus 30%, siis milliste tegevustega on plaanis see saavutada).</w:t>
            </w:r>
          </w:p>
        </w:tc>
      </w:tr>
    </w:tbl>
    <w:p w14:paraId="44AEAFEE"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rsidRPr="00995993" w14:paraId="4614958B" w14:textId="77777777" w:rsidTr="00BA4686">
        <w:tc>
          <w:tcPr>
            <w:tcW w:w="9212" w:type="dxa"/>
          </w:tcPr>
          <w:p w14:paraId="7CA019FE" w14:textId="77777777" w:rsidR="00BA4686" w:rsidRPr="00995993" w:rsidRDefault="00BA4686" w:rsidP="00D43A43">
            <w:r w:rsidRPr="00995993">
              <w:t>VASTUSE VÄLI</w:t>
            </w:r>
          </w:p>
          <w:p w14:paraId="4A8290DD" w14:textId="77777777" w:rsidR="00DB6CBD" w:rsidRPr="00DB6CBD" w:rsidRDefault="00DB6CBD" w:rsidP="00DB6CBD">
            <w:pPr>
              <w:jc w:val="both"/>
              <w:rPr>
                <w:rFonts w:ascii="Times New Roman" w:hAnsi="Times New Roman" w:cs="Times New Roman"/>
                <w:sz w:val="24"/>
                <w:szCs w:val="24"/>
              </w:rPr>
            </w:pPr>
            <w:r w:rsidRPr="00DB6CBD">
              <w:rPr>
                <w:rFonts w:ascii="Times New Roman" w:hAnsi="Times New Roman" w:cs="Times New Roman"/>
                <w:sz w:val="24"/>
                <w:szCs w:val="24"/>
              </w:rPr>
              <w:t xml:space="preserve">Tegemist on täiesti uue lahenduse loomisega, kus olemasolev 100% paberil menetlus viiakse digitaalseks. Seega on </w:t>
            </w:r>
            <w:r w:rsidRPr="00DB6CBD">
              <w:rPr>
                <w:rFonts w:ascii="Times New Roman" w:hAnsi="Times New Roman" w:cs="Times New Roman"/>
                <w:b/>
                <w:sz w:val="24"/>
                <w:szCs w:val="24"/>
              </w:rPr>
              <w:t>esimeseks</w:t>
            </w:r>
            <w:r w:rsidRPr="00DB6CBD">
              <w:rPr>
                <w:rFonts w:ascii="Times New Roman" w:hAnsi="Times New Roman" w:cs="Times New Roman"/>
                <w:sz w:val="24"/>
                <w:szCs w:val="24"/>
              </w:rPr>
              <w:t xml:space="preserve"> otsustamist vajavaks kohaks, millises ulatuses olemasolev toimikutes kajastuv menetlus nn tagantjärele digitaliseeritakse – st millises ulatuses olemasolevad menetlusandmed siirdatakse infosüsteemi. Otsus siirde ulatuse osas langetatakse projekti algusfaasis.</w:t>
            </w:r>
          </w:p>
          <w:p w14:paraId="0DFC5085" w14:textId="77777777" w:rsidR="00DB6CBD" w:rsidRPr="00DB6CBD" w:rsidRDefault="00DB6CBD" w:rsidP="00DB6CBD">
            <w:pPr>
              <w:jc w:val="both"/>
              <w:rPr>
                <w:rFonts w:ascii="Times New Roman" w:hAnsi="Times New Roman" w:cs="Times New Roman"/>
                <w:sz w:val="24"/>
                <w:szCs w:val="24"/>
              </w:rPr>
            </w:pPr>
          </w:p>
          <w:p w14:paraId="23A9B6D0" w14:textId="77777777" w:rsidR="00DB6CBD" w:rsidRPr="00DB6CBD" w:rsidRDefault="00DB6CBD" w:rsidP="00DB6CBD">
            <w:pPr>
              <w:jc w:val="both"/>
              <w:rPr>
                <w:rFonts w:ascii="Times New Roman" w:hAnsi="Times New Roman" w:cs="Times New Roman"/>
                <w:sz w:val="24"/>
                <w:szCs w:val="24"/>
              </w:rPr>
            </w:pPr>
            <w:r w:rsidRPr="00DB6CBD">
              <w:rPr>
                <w:rFonts w:ascii="Times New Roman" w:hAnsi="Times New Roman" w:cs="Times New Roman"/>
                <w:b/>
                <w:sz w:val="24"/>
                <w:szCs w:val="24"/>
              </w:rPr>
              <w:t>Teises</w:t>
            </w:r>
            <w:r w:rsidRPr="00DB6CBD">
              <w:rPr>
                <w:rFonts w:ascii="Times New Roman" w:hAnsi="Times New Roman" w:cs="Times New Roman"/>
                <w:sz w:val="24"/>
                <w:szCs w:val="24"/>
              </w:rPr>
              <w:t xml:space="preserve"> etapis - infosüsteemi </w:t>
            </w:r>
            <w:proofErr w:type="spellStart"/>
            <w:r w:rsidRPr="00DB6CBD">
              <w:rPr>
                <w:rFonts w:ascii="Times New Roman" w:hAnsi="Times New Roman" w:cs="Times New Roman"/>
                <w:sz w:val="24"/>
                <w:szCs w:val="24"/>
              </w:rPr>
              <w:t>live’i</w:t>
            </w:r>
            <w:proofErr w:type="spellEnd"/>
            <w:r w:rsidRPr="00DB6CBD">
              <w:rPr>
                <w:rFonts w:ascii="Times New Roman" w:hAnsi="Times New Roman" w:cs="Times New Roman"/>
                <w:sz w:val="24"/>
                <w:szCs w:val="24"/>
              </w:rPr>
              <w:t xml:space="preserve"> ajaks on koolitatud PPA prefektuuride teeninduste ja prefektuuride lubade menetlemisega tegelevad ametnikud. Esimeses faasis alustavad infosüsteemis andmete töötlemist just need kaks kategooriat. Paralleelselt lisanduvad relvakaupmehed vajaliku info edastamiseks relvaloamenetlusele ja digitaalse loa kontroll.</w:t>
            </w:r>
          </w:p>
          <w:p w14:paraId="40D721C1" w14:textId="77777777" w:rsidR="00DB6CBD" w:rsidRPr="00DB6CBD" w:rsidRDefault="00DB6CBD" w:rsidP="00DB6CBD">
            <w:pPr>
              <w:jc w:val="both"/>
              <w:rPr>
                <w:rFonts w:ascii="Times New Roman" w:hAnsi="Times New Roman" w:cs="Times New Roman"/>
                <w:sz w:val="24"/>
                <w:szCs w:val="24"/>
              </w:rPr>
            </w:pPr>
          </w:p>
          <w:p w14:paraId="1836BAF0" w14:textId="77777777" w:rsidR="00DB6CBD" w:rsidRPr="00DB6CBD" w:rsidRDefault="00DB6CBD" w:rsidP="00DB6CBD">
            <w:pPr>
              <w:jc w:val="both"/>
              <w:rPr>
                <w:rFonts w:ascii="Times New Roman" w:hAnsi="Times New Roman" w:cs="Times New Roman"/>
                <w:sz w:val="24"/>
                <w:szCs w:val="24"/>
              </w:rPr>
            </w:pPr>
            <w:r w:rsidRPr="00DB6CBD">
              <w:rPr>
                <w:rFonts w:ascii="Times New Roman" w:hAnsi="Times New Roman" w:cs="Times New Roman"/>
                <w:b/>
                <w:sz w:val="24"/>
                <w:szCs w:val="24"/>
              </w:rPr>
              <w:t xml:space="preserve">Kolmandas </w:t>
            </w:r>
            <w:r w:rsidRPr="00DB6CBD">
              <w:rPr>
                <w:rFonts w:ascii="Times New Roman" w:hAnsi="Times New Roman" w:cs="Times New Roman"/>
                <w:sz w:val="24"/>
                <w:szCs w:val="24"/>
              </w:rPr>
              <w:t>etapis lisanduvad digitaalsed kontrollid ja andmevahetus välistele osapooltele.</w:t>
            </w:r>
          </w:p>
          <w:p w14:paraId="06AE4A27" w14:textId="77777777" w:rsidR="00DB6CBD" w:rsidRPr="00DB6CBD" w:rsidRDefault="00DB6CBD" w:rsidP="00DB6CBD">
            <w:pPr>
              <w:jc w:val="both"/>
              <w:rPr>
                <w:rFonts w:ascii="Times New Roman" w:hAnsi="Times New Roman" w:cs="Times New Roman"/>
                <w:sz w:val="24"/>
                <w:szCs w:val="24"/>
              </w:rPr>
            </w:pPr>
          </w:p>
          <w:p w14:paraId="675F8026" w14:textId="77777777" w:rsidR="00DB6CBD" w:rsidRPr="00DB6CBD" w:rsidRDefault="00DB6CBD" w:rsidP="00DB6CBD">
            <w:pPr>
              <w:jc w:val="both"/>
              <w:rPr>
                <w:rFonts w:ascii="Times New Roman" w:hAnsi="Times New Roman" w:cs="Times New Roman"/>
                <w:sz w:val="24"/>
                <w:szCs w:val="24"/>
              </w:rPr>
            </w:pPr>
            <w:r w:rsidRPr="00DB6CBD">
              <w:rPr>
                <w:rFonts w:ascii="Times New Roman" w:hAnsi="Times New Roman" w:cs="Times New Roman"/>
                <w:b/>
                <w:sz w:val="24"/>
                <w:szCs w:val="24"/>
              </w:rPr>
              <w:t>Neljandas</w:t>
            </w:r>
            <w:r w:rsidRPr="00DB6CBD">
              <w:rPr>
                <w:rFonts w:ascii="Times New Roman" w:hAnsi="Times New Roman" w:cs="Times New Roman"/>
                <w:sz w:val="24"/>
                <w:szCs w:val="24"/>
              </w:rPr>
              <w:t xml:space="preserve"> etapis järelkontrollilahendused (riskiprofiilide koostamine, erinevad hoiatused jne). </w:t>
            </w:r>
          </w:p>
          <w:p w14:paraId="251231FE" w14:textId="77777777" w:rsidR="00BA4686" w:rsidRPr="00995993" w:rsidRDefault="00BA4686" w:rsidP="00D43A43"/>
        </w:tc>
      </w:tr>
    </w:tbl>
    <w:p w14:paraId="1EB9DF26" w14:textId="77777777" w:rsidR="00BA4686" w:rsidRPr="00995993" w:rsidRDefault="00BA4686" w:rsidP="00D43A43"/>
    <w:p w14:paraId="5BB26CA0" w14:textId="77777777" w:rsidR="002F3454" w:rsidRPr="00995993" w:rsidRDefault="002F3454" w:rsidP="004E7152">
      <w:pPr>
        <w:pStyle w:val="Heading2"/>
        <w:numPr>
          <w:ilvl w:val="0"/>
          <w:numId w:val="22"/>
        </w:numPr>
        <w:jc w:val="left"/>
        <w:rPr>
          <w:rFonts w:ascii="Times New Roman" w:hAnsi="Times New Roman" w:cs="Times New Roman"/>
          <w:b/>
          <w:i w:val="0"/>
          <w:smallCaps/>
          <w:sz w:val="24"/>
          <w:szCs w:val="24"/>
        </w:rPr>
      </w:pPr>
      <w:r w:rsidRPr="00995993">
        <w:rPr>
          <w:rFonts w:ascii="Times New Roman" w:hAnsi="Times New Roman" w:cs="Times New Roman"/>
          <w:b/>
          <w:i w:val="0"/>
          <w:smallCaps/>
          <w:sz w:val="24"/>
          <w:szCs w:val="24"/>
        </w:rPr>
        <w:lastRenderedPageBreak/>
        <w:t>Projekti jätkusuutlikkus</w:t>
      </w:r>
    </w:p>
    <w:tbl>
      <w:tblPr>
        <w:tblStyle w:val="TableGrid"/>
        <w:tblW w:w="0" w:type="auto"/>
        <w:tblLook w:val="04A0" w:firstRow="1" w:lastRow="0" w:firstColumn="1" w:lastColumn="0" w:noHBand="0" w:noVBand="1"/>
      </w:tblPr>
      <w:tblGrid>
        <w:gridCol w:w="9212"/>
      </w:tblGrid>
      <w:tr w:rsidR="00D43A43" w:rsidRPr="00995993" w14:paraId="55E0E1EB" w14:textId="77777777" w:rsidTr="00D43A43">
        <w:tc>
          <w:tcPr>
            <w:tcW w:w="9212" w:type="dxa"/>
          </w:tcPr>
          <w:p w14:paraId="66FE1C53"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 xml:space="preserve">Kirjeldada projekti jätkusuutlikkust puudutav - nt see, milliseid halduskulusid on projekti elluviimise järgselt ette näha (või kuidas need muutuvad võrreldes tänase olukorraga 5 aasta jooksul peale süsteemi kasutuselevõttu). Lisaks kirjeldada, kas ja millises ulatuses on planeeritud vahendeid jätkuarenduste tegemiseks. Täpsustada ka, millistest vahenditest need kulud kaetakse. </w:t>
            </w:r>
          </w:p>
          <w:p w14:paraId="3D919310" w14:textId="77777777" w:rsidR="004B0ED3" w:rsidRPr="00995993" w:rsidRDefault="004B0ED3" w:rsidP="004B0ED3">
            <w:pPr>
              <w:pStyle w:val="ListParagraph"/>
              <w:jc w:val="both"/>
              <w:rPr>
                <w:rFonts w:ascii="Times New Roman" w:hAnsi="Times New Roman" w:cs="Times New Roman"/>
              </w:rPr>
            </w:pPr>
          </w:p>
          <w:p w14:paraId="14C3B0C5" w14:textId="77777777" w:rsidR="00D43A43" w:rsidRPr="00995993" w:rsidRDefault="00D43A43" w:rsidP="00D43A43">
            <w:pPr>
              <w:jc w:val="both"/>
              <w:rPr>
                <w:rFonts w:ascii="Times New Roman" w:hAnsi="Times New Roman" w:cs="Times New Roman"/>
              </w:rPr>
            </w:pPr>
            <w:r w:rsidRPr="00995993">
              <w:rPr>
                <w:rFonts w:ascii="Times New Roman" w:hAnsi="Times New Roman" w:cs="Times New Roman"/>
              </w:rPr>
              <w:t>Info halduskulude osas esitada aastate lõikes kujul:</w:t>
            </w:r>
          </w:p>
          <w:p w14:paraId="326134E2" w14:textId="77777777" w:rsidR="00E84C4C" w:rsidRPr="00995993" w:rsidRDefault="00E84C4C" w:rsidP="00D43A43">
            <w:pPr>
              <w:jc w:val="both"/>
              <w:rPr>
                <w:rFonts w:ascii="Times New Roman" w:hAnsi="Times New Roman" w:cs="Times New Roman"/>
              </w:rPr>
            </w:pPr>
          </w:p>
          <w:tbl>
            <w:tblPr>
              <w:tblStyle w:val="TableGrid"/>
              <w:tblW w:w="0" w:type="auto"/>
              <w:tblLook w:val="04A0" w:firstRow="1" w:lastRow="0" w:firstColumn="1" w:lastColumn="0" w:noHBand="0" w:noVBand="1"/>
            </w:tblPr>
            <w:tblGrid>
              <w:gridCol w:w="1451"/>
              <w:gridCol w:w="955"/>
              <w:gridCol w:w="1082"/>
              <w:gridCol w:w="1209"/>
              <w:gridCol w:w="1209"/>
              <w:gridCol w:w="1209"/>
              <w:gridCol w:w="1871"/>
            </w:tblGrid>
            <w:tr w:rsidR="00D43A43" w:rsidRPr="00995993" w14:paraId="3AEFB066" w14:textId="77777777" w:rsidTr="000F1EC4">
              <w:tc>
                <w:tcPr>
                  <w:tcW w:w="1384" w:type="dxa"/>
                </w:tcPr>
                <w:p w14:paraId="5636883C"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Aasta/tegevus</w:t>
                  </w:r>
                </w:p>
              </w:tc>
              <w:tc>
                <w:tcPr>
                  <w:tcW w:w="992" w:type="dxa"/>
                </w:tcPr>
                <w:p w14:paraId="0515403D"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2015</w:t>
                  </w:r>
                </w:p>
              </w:tc>
              <w:tc>
                <w:tcPr>
                  <w:tcW w:w="1134" w:type="dxa"/>
                </w:tcPr>
                <w:p w14:paraId="1B4E20DB"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2016</w:t>
                  </w:r>
                </w:p>
              </w:tc>
              <w:tc>
                <w:tcPr>
                  <w:tcW w:w="1276" w:type="dxa"/>
                </w:tcPr>
                <w:p w14:paraId="1F4F29FB"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2017</w:t>
                  </w:r>
                </w:p>
              </w:tc>
              <w:tc>
                <w:tcPr>
                  <w:tcW w:w="1276" w:type="dxa"/>
                </w:tcPr>
                <w:p w14:paraId="3B0A5368"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2018</w:t>
                  </w:r>
                </w:p>
              </w:tc>
              <w:tc>
                <w:tcPr>
                  <w:tcW w:w="1276" w:type="dxa"/>
                </w:tcPr>
                <w:p w14:paraId="162E92BA"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2019</w:t>
                  </w:r>
                </w:p>
              </w:tc>
              <w:tc>
                <w:tcPr>
                  <w:tcW w:w="1950" w:type="dxa"/>
                </w:tcPr>
                <w:p w14:paraId="13BFAA29"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Millistest vahenditest kulud kaetakse?</w:t>
                  </w:r>
                </w:p>
              </w:tc>
            </w:tr>
            <w:tr w:rsidR="00D43A43" w:rsidRPr="00995993" w14:paraId="4FB1EABB" w14:textId="77777777" w:rsidTr="000F1EC4">
              <w:tc>
                <w:tcPr>
                  <w:tcW w:w="1384" w:type="dxa"/>
                </w:tcPr>
                <w:p w14:paraId="184F1A2A"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majutus</w:t>
                  </w:r>
                </w:p>
              </w:tc>
              <w:tc>
                <w:tcPr>
                  <w:tcW w:w="992" w:type="dxa"/>
                </w:tcPr>
                <w:p w14:paraId="2DAB8052" w14:textId="77777777" w:rsidR="00D43A43" w:rsidRPr="00995993" w:rsidRDefault="00D43A43" w:rsidP="000F1EC4">
                  <w:pPr>
                    <w:rPr>
                      <w:rFonts w:ascii="Times New Roman" w:hAnsi="Times New Roman" w:cs="Times New Roman"/>
                    </w:rPr>
                  </w:pPr>
                </w:p>
              </w:tc>
              <w:tc>
                <w:tcPr>
                  <w:tcW w:w="1134" w:type="dxa"/>
                </w:tcPr>
                <w:p w14:paraId="27669312" w14:textId="77777777" w:rsidR="00D43A43" w:rsidRPr="00995993" w:rsidRDefault="00D43A43" w:rsidP="000F1EC4">
                  <w:pPr>
                    <w:rPr>
                      <w:rFonts w:ascii="Times New Roman" w:hAnsi="Times New Roman" w:cs="Times New Roman"/>
                    </w:rPr>
                  </w:pPr>
                </w:p>
              </w:tc>
              <w:tc>
                <w:tcPr>
                  <w:tcW w:w="1276" w:type="dxa"/>
                </w:tcPr>
                <w:p w14:paraId="2524E5BE" w14:textId="77777777" w:rsidR="00D43A43" w:rsidRPr="00995993" w:rsidRDefault="00D43A43" w:rsidP="000F1EC4">
                  <w:pPr>
                    <w:rPr>
                      <w:rFonts w:ascii="Times New Roman" w:hAnsi="Times New Roman" w:cs="Times New Roman"/>
                    </w:rPr>
                  </w:pPr>
                </w:p>
              </w:tc>
              <w:tc>
                <w:tcPr>
                  <w:tcW w:w="1276" w:type="dxa"/>
                </w:tcPr>
                <w:p w14:paraId="138E7973" w14:textId="77777777" w:rsidR="00D43A43" w:rsidRPr="00995993" w:rsidRDefault="00D43A43" w:rsidP="000F1EC4">
                  <w:pPr>
                    <w:rPr>
                      <w:rFonts w:ascii="Times New Roman" w:hAnsi="Times New Roman" w:cs="Times New Roman"/>
                    </w:rPr>
                  </w:pPr>
                </w:p>
              </w:tc>
              <w:tc>
                <w:tcPr>
                  <w:tcW w:w="1276" w:type="dxa"/>
                </w:tcPr>
                <w:p w14:paraId="5BD5F8EF" w14:textId="77777777" w:rsidR="00D43A43" w:rsidRPr="00995993" w:rsidRDefault="00D43A43" w:rsidP="000F1EC4">
                  <w:pPr>
                    <w:rPr>
                      <w:rFonts w:ascii="Times New Roman" w:hAnsi="Times New Roman" w:cs="Times New Roman"/>
                    </w:rPr>
                  </w:pPr>
                </w:p>
              </w:tc>
              <w:tc>
                <w:tcPr>
                  <w:tcW w:w="1950" w:type="dxa"/>
                </w:tcPr>
                <w:p w14:paraId="3ABBBF98" w14:textId="77777777" w:rsidR="00D43A43" w:rsidRPr="00995993" w:rsidRDefault="00D43A43" w:rsidP="000F1EC4">
                  <w:pPr>
                    <w:rPr>
                      <w:rFonts w:ascii="Times New Roman" w:hAnsi="Times New Roman" w:cs="Times New Roman"/>
                    </w:rPr>
                  </w:pPr>
                </w:p>
              </w:tc>
            </w:tr>
            <w:tr w:rsidR="00D43A43" w:rsidRPr="00995993" w14:paraId="1A19A150" w14:textId="77777777" w:rsidTr="000F1EC4">
              <w:tc>
                <w:tcPr>
                  <w:tcW w:w="1384" w:type="dxa"/>
                </w:tcPr>
                <w:p w14:paraId="7786F0D5"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Hooldus/ arendus</w:t>
                  </w:r>
                </w:p>
              </w:tc>
              <w:tc>
                <w:tcPr>
                  <w:tcW w:w="992" w:type="dxa"/>
                </w:tcPr>
                <w:p w14:paraId="0ED2009C" w14:textId="77777777" w:rsidR="00D43A43" w:rsidRPr="00995993" w:rsidRDefault="00D43A43" w:rsidP="000F1EC4">
                  <w:pPr>
                    <w:rPr>
                      <w:rFonts w:ascii="Times New Roman" w:hAnsi="Times New Roman" w:cs="Times New Roman"/>
                    </w:rPr>
                  </w:pPr>
                </w:p>
              </w:tc>
              <w:tc>
                <w:tcPr>
                  <w:tcW w:w="1134" w:type="dxa"/>
                </w:tcPr>
                <w:p w14:paraId="296E236F" w14:textId="77777777" w:rsidR="00D43A43" w:rsidRPr="00995993" w:rsidRDefault="00D43A43" w:rsidP="000F1EC4">
                  <w:pPr>
                    <w:rPr>
                      <w:rFonts w:ascii="Times New Roman" w:hAnsi="Times New Roman" w:cs="Times New Roman"/>
                    </w:rPr>
                  </w:pPr>
                </w:p>
              </w:tc>
              <w:tc>
                <w:tcPr>
                  <w:tcW w:w="1276" w:type="dxa"/>
                </w:tcPr>
                <w:p w14:paraId="01522D19" w14:textId="77777777" w:rsidR="00D43A43" w:rsidRPr="00995993" w:rsidRDefault="00D43A43" w:rsidP="000F1EC4">
                  <w:pPr>
                    <w:rPr>
                      <w:rFonts w:ascii="Times New Roman" w:hAnsi="Times New Roman" w:cs="Times New Roman"/>
                    </w:rPr>
                  </w:pPr>
                </w:p>
              </w:tc>
              <w:tc>
                <w:tcPr>
                  <w:tcW w:w="1276" w:type="dxa"/>
                </w:tcPr>
                <w:p w14:paraId="4898CE68" w14:textId="77777777" w:rsidR="00D43A43" w:rsidRPr="00995993" w:rsidRDefault="00D43A43" w:rsidP="000F1EC4">
                  <w:pPr>
                    <w:rPr>
                      <w:rFonts w:ascii="Times New Roman" w:hAnsi="Times New Roman" w:cs="Times New Roman"/>
                    </w:rPr>
                  </w:pPr>
                </w:p>
              </w:tc>
              <w:tc>
                <w:tcPr>
                  <w:tcW w:w="1276" w:type="dxa"/>
                </w:tcPr>
                <w:p w14:paraId="293339B6" w14:textId="77777777" w:rsidR="00D43A43" w:rsidRPr="00995993" w:rsidRDefault="00D43A43" w:rsidP="000F1EC4">
                  <w:pPr>
                    <w:rPr>
                      <w:rFonts w:ascii="Times New Roman" w:hAnsi="Times New Roman" w:cs="Times New Roman"/>
                    </w:rPr>
                  </w:pPr>
                </w:p>
              </w:tc>
              <w:tc>
                <w:tcPr>
                  <w:tcW w:w="1950" w:type="dxa"/>
                </w:tcPr>
                <w:p w14:paraId="2D39B676" w14:textId="77777777" w:rsidR="00D43A43" w:rsidRPr="00995993" w:rsidRDefault="00D43A43" w:rsidP="000F1EC4">
                  <w:pPr>
                    <w:rPr>
                      <w:rFonts w:ascii="Times New Roman" w:hAnsi="Times New Roman" w:cs="Times New Roman"/>
                    </w:rPr>
                  </w:pPr>
                </w:p>
              </w:tc>
            </w:tr>
            <w:tr w:rsidR="00D43A43" w:rsidRPr="00995993" w14:paraId="02A1B2D1" w14:textId="77777777" w:rsidTr="000F1EC4">
              <w:tc>
                <w:tcPr>
                  <w:tcW w:w="1384" w:type="dxa"/>
                </w:tcPr>
                <w:p w14:paraId="644E48BC"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 xml:space="preserve">Riistvara </w:t>
                  </w:r>
                </w:p>
              </w:tc>
              <w:tc>
                <w:tcPr>
                  <w:tcW w:w="992" w:type="dxa"/>
                </w:tcPr>
                <w:p w14:paraId="2A4949DC" w14:textId="77777777" w:rsidR="00D43A43" w:rsidRPr="00995993" w:rsidRDefault="00D43A43" w:rsidP="000F1EC4">
                  <w:pPr>
                    <w:rPr>
                      <w:rFonts w:ascii="Times New Roman" w:hAnsi="Times New Roman" w:cs="Times New Roman"/>
                    </w:rPr>
                  </w:pPr>
                </w:p>
              </w:tc>
              <w:tc>
                <w:tcPr>
                  <w:tcW w:w="1134" w:type="dxa"/>
                </w:tcPr>
                <w:p w14:paraId="58A35689" w14:textId="77777777" w:rsidR="00D43A43" w:rsidRPr="00995993" w:rsidRDefault="00D43A43" w:rsidP="000F1EC4">
                  <w:pPr>
                    <w:rPr>
                      <w:rFonts w:ascii="Times New Roman" w:hAnsi="Times New Roman" w:cs="Times New Roman"/>
                    </w:rPr>
                  </w:pPr>
                </w:p>
              </w:tc>
              <w:tc>
                <w:tcPr>
                  <w:tcW w:w="1276" w:type="dxa"/>
                </w:tcPr>
                <w:p w14:paraId="0D3BA8E7" w14:textId="77777777" w:rsidR="00D43A43" w:rsidRPr="00995993" w:rsidRDefault="00D43A43" w:rsidP="000F1EC4">
                  <w:pPr>
                    <w:rPr>
                      <w:rFonts w:ascii="Times New Roman" w:hAnsi="Times New Roman" w:cs="Times New Roman"/>
                    </w:rPr>
                  </w:pPr>
                </w:p>
              </w:tc>
              <w:tc>
                <w:tcPr>
                  <w:tcW w:w="1276" w:type="dxa"/>
                </w:tcPr>
                <w:p w14:paraId="44CB654F" w14:textId="77777777" w:rsidR="00D43A43" w:rsidRPr="00995993" w:rsidRDefault="00D43A43" w:rsidP="000F1EC4">
                  <w:pPr>
                    <w:rPr>
                      <w:rFonts w:ascii="Times New Roman" w:hAnsi="Times New Roman" w:cs="Times New Roman"/>
                    </w:rPr>
                  </w:pPr>
                </w:p>
              </w:tc>
              <w:tc>
                <w:tcPr>
                  <w:tcW w:w="1276" w:type="dxa"/>
                </w:tcPr>
                <w:p w14:paraId="49FA54CD" w14:textId="77777777" w:rsidR="00D43A43" w:rsidRPr="00995993" w:rsidRDefault="00D43A43" w:rsidP="000F1EC4">
                  <w:pPr>
                    <w:rPr>
                      <w:rFonts w:ascii="Times New Roman" w:hAnsi="Times New Roman" w:cs="Times New Roman"/>
                    </w:rPr>
                  </w:pPr>
                </w:p>
              </w:tc>
              <w:tc>
                <w:tcPr>
                  <w:tcW w:w="1950" w:type="dxa"/>
                </w:tcPr>
                <w:p w14:paraId="239412CB" w14:textId="77777777" w:rsidR="00D43A43" w:rsidRPr="00995993" w:rsidRDefault="00D43A43" w:rsidP="000F1EC4">
                  <w:pPr>
                    <w:rPr>
                      <w:rFonts w:ascii="Times New Roman" w:hAnsi="Times New Roman" w:cs="Times New Roman"/>
                    </w:rPr>
                  </w:pPr>
                </w:p>
              </w:tc>
            </w:tr>
            <w:tr w:rsidR="00D43A43" w:rsidRPr="00995993" w14:paraId="4002CBD2" w14:textId="77777777" w:rsidTr="000F1EC4">
              <w:tc>
                <w:tcPr>
                  <w:tcW w:w="1384" w:type="dxa"/>
                </w:tcPr>
                <w:p w14:paraId="1055B0D4"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Muud kulud</w:t>
                  </w:r>
                </w:p>
              </w:tc>
              <w:tc>
                <w:tcPr>
                  <w:tcW w:w="992" w:type="dxa"/>
                </w:tcPr>
                <w:p w14:paraId="426D71A3" w14:textId="77777777" w:rsidR="00D43A43" w:rsidRPr="00995993" w:rsidRDefault="00D43A43" w:rsidP="000F1EC4">
                  <w:pPr>
                    <w:rPr>
                      <w:rFonts w:ascii="Times New Roman" w:hAnsi="Times New Roman" w:cs="Times New Roman"/>
                    </w:rPr>
                  </w:pPr>
                </w:p>
              </w:tc>
              <w:tc>
                <w:tcPr>
                  <w:tcW w:w="1134" w:type="dxa"/>
                </w:tcPr>
                <w:p w14:paraId="7BAD42AB" w14:textId="77777777" w:rsidR="00D43A43" w:rsidRPr="00995993" w:rsidRDefault="00D43A43" w:rsidP="000F1EC4">
                  <w:pPr>
                    <w:rPr>
                      <w:rFonts w:ascii="Times New Roman" w:hAnsi="Times New Roman" w:cs="Times New Roman"/>
                    </w:rPr>
                  </w:pPr>
                </w:p>
              </w:tc>
              <w:tc>
                <w:tcPr>
                  <w:tcW w:w="1276" w:type="dxa"/>
                </w:tcPr>
                <w:p w14:paraId="40E38CC3" w14:textId="77777777" w:rsidR="00D43A43" w:rsidRPr="00995993" w:rsidRDefault="00D43A43" w:rsidP="000F1EC4">
                  <w:pPr>
                    <w:rPr>
                      <w:rFonts w:ascii="Times New Roman" w:hAnsi="Times New Roman" w:cs="Times New Roman"/>
                    </w:rPr>
                  </w:pPr>
                </w:p>
              </w:tc>
              <w:tc>
                <w:tcPr>
                  <w:tcW w:w="1276" w:type="dxa"/>
                </w:tcPr>
                <w:p w14:paraId="749BEB61" w14:textId="77777777" w:rsidR="00D43A43" w:rsidRPr="00995993" w:rsidRDefault="00D43A43" w:rsidP="000F1EC4">
                  <w:pPr>
                    <w:rPr>
                      <w:rFonts w:ascii="Times New Roman" w:hAnsi="Times New Roman" w:cs="Times New Roman"/>
                    </w:rPr>
                  </w:pPr>
                </w:p>
              </w:tc>
              <w:tc>
                <w:tcPr>
                  <w:tcW w:w="1276" w:type="dxa"/>
                </w:tcPr>
                <w:p w14:paraId="1CA1E093" w14:textId="77777777" w:rsidR="00D43A43" w:rsidRPr="00995993" w:rsidRDefault="00D43A43" w:rsidP="000F1EC4">
                  <w:pPr>
                    <w:rPr>
                      <w:rFonts w:ascii="Times New Roman" w:hAnsi="Times New Roman" w:cs="Times New Roman"/>
                    </w:rPr>
                  </w:pPr>
                </w:p>
              </w:tc>
              <w:tc>
                <w:tcPr>
                  <w:tcW w:w="1950" w:type="dxa"/>
                </w:tcPr>
                <w:p w14:paraId="09313675" w14:textId="77777777" w:rsidR="00D43A43" w:rsidRPr="00995993" w:rsidRDefault="00D43A43" w:rsidP="000F1EC4">
                  <w:pPr>
                    <w:rPr>
                      <w:rFonts w:ascii="Times New Roman" w:hAnsi="Times New Roman" w:cs="Times New Roman"/>
                    </w:rPr>
                  </w:pPr>
                </w:p>
              </w:tc>
            </w:tr>
            <w:tr w:rsidR="00D43A43" w:rsidRPr="00995993" w14:paraId="486EFB7D" w14:textId="77777777" w:rsidTr="000F1EC4">
              <w:tc>
                <w:tcPr>
                  <w:tcW w:w="1384" w:type="dxa"/>
                </w:tcPr>
                <w:p w14:paraId="4651FC4C" w14:textId="77777777" w:rsidR="00D43A43" w:rsidRPr="00995993" w:rsidRDefault="00D43A43" w:rsidP="000F1EC4">
                  <w:pPr>
                    <w:rPr>
                      <w:rFonts w:ascii="Times New Roman" w:hAnsi="Times New Roman" w:cs="Times New Roman"/>
                    </w:rPr>
                  </w:pPr>
                  <w:r w:rsidRPr="00995993">
                    <w:rPr>
                      <w:rFonts w:ascii="Times New Roman" w:hAnsi="Times New Roman" w:cs="Times New Roman"/>
                    </w:rPr>
                    <w:t>Kulud kokku</w:t>
                  </w:r>
                </w:p>
              </w:tc>
              <w:tc>
                <w:tcPr>
                  <w:tcW w:w="992" w:type="dxa"/>
                </w:tcPr>
                <w:p w14:paraId="5248D49D" w14:textId="77777777" w:rsidR="00D43A43" w:rsidRPr="00995993" w:rsidRDefault="00D43A43" w:rsidP="000F1EC4">
                  <w:pPr>
                    <w:rPr>
                      <w:rFonts w:ascii="Times New Roman" w:hAnsi="Times New Roman" w:cs="Times New Roman"/>
                    </w:rPr>
                  </w:pPr>
                </w:p>
              </w:tc>
              <w:tc>
                <w:tcPr>
                  <w:tcW w:w="1134" w:type="dxa"/>
                </w:tcPr>
                <w:p w14:paraId="4F115F2E" w14:textId="77777777" w:rsidR="00D43A43" w:rsidRPr="00995993" w:rsidRDefault="00D43A43" w:rsidP="000F1EC4">
                  <w:pPr>
                    <w:rPr>
                      <w:rFonts w:ascii="Times New Roman" w:hAnsi="Times New Roman" w:cs="Times New Roman"/>
                    </w:rPr>
                  </w:pPr>
                </w:p>
              </w:tc>
              <w:tc>
                <w:tcPr>
                  <w:tcW w:w="1276" w:type="dxa"/>
                </w:tcPr>
                <w:p w14:paraId="687D40E0" w14:textId="77777777" w:rsidR="00D43A43" w:rsidRPr="00995993" w:rsidRDefault="00D43A43" w:rsidP="000F1EC4">
                  <w:pPr>
                    <w:rPr>
                      <w:rFonts w:ascii="Times New Roman" w:hAnsi="Times New Roman" w:cs="Times New Roman"/>
                    </w:rPr>
                  </w:pPr>
                </w:p>
              </w:tc>
              <w:tc>
                <w:tcPr>
                  <w:tcW w:w="1276" w:type="dxa"/>
                </w:tcPr>
                <w:p w14:paraId="282EB10F" w14:textId="77777777" w:rsidR="00D43A43" w:rsidRPr="00995993" w:rsidRDefault="00D43A43" w:rsidP="000F1EC4">
                  <w:pPr>
                    <w:rPr>
                      <w:rFonts w:ascii="Times New Roman" w:hAnsi="Times New Roman" w:cs="Times New Roman"/>
                    </w:rPr>
                  </w:pPr>
                </w:p>
              </w:tc>
              <w:tc>
                <w:tcPr>
                  <w:tcW w:w="1276" w:type="dxa"/>
                </w:tcPr>
                <w:p w14:paraId="224B6491" w14:textId="77777777" w:rsidR="00D43A43" w:rsidRPr="00995993" w:rsidRDefault="00D43A43" w:rsidP="000F1EC4">
                  <w:pPr>
                    <w:rPr>
                      <w:rFonts w:ascii="Times New Roman" w:hAnsi="Times New Roman" w:cs="Times New Roman"/>
                    </w:rPr>
                  </w:pPr>
                </w:p>
              </w:tc>
              <w:tc>
                <w:tcPr>
                  <w:tcW w:w="1950" w:type="dxa"/>
                </w:tcPr>
                <w:p w14:paraId="415DD988" w14:textId="77777777" w:rsidR="00D43A43" w:rsidRPr="00995993" w:rsidRDefault="00D43A43" w:rsidP="000F1EC4">
                  <w:pPr>
                    <w:rPr>
                      <w:rFonts w:ascii="Times New Roman" w:hAnsi="Times New Roman" w:cs="Times New Roman"/>
                    </w:rPr>
                  </w:pPr>
                </w:p>
              </w:tc>
            </w:tr>
          </w:tbl>
          <w:p w14:paraId="64B2D661" w14:textId="77777777" w:rsidR="00D43A43" w:rsidRPr="00995993" w:rsidRDefault="00D43A43" w:rsidP="00D43A43">
            <w:pPr>
              <w:jc w:val="both"/>
              <w:rPr>
                <w:rFonts w:ascii="Times New Roman" w:hAnsi="Times New Roman" w:cs="Times New Roman"/>
              </w:rPr>
            </w:pPr>
          </w:p>
          <w:p w14:paraId="3BD73DA0"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Taotleja peab kinnitama projektiga hangitava süsteemi või süsteemi komponendi ekspluateerimise kulude katmise projekti elluviimisele järgneva 5 aasta jooksul.</w:t>
            </w:r>
          </w:p>
          <w:p w14:paraId="4B63FCAA" w14:textId="77777777" w:rsidR="00D43A43" w:rsidRPr="00995993" w:rsidRDefault="00D43A43" w:rsidP="00D43A43">
            <w:pPr>
              <w:pStyle w:val="ListParagraph"/>
              <w:numPr>
                <w:ilvl w:val="0"/>
                <w:numId w:val="8"/>
              </w:numPr>
              <w:jc w:val="both"/>
              <w:rPr>
                <w:rFonts w:ascii="Times New Roman" w:hAnsi="Times New Roman" w:cs="Times New Roman"/>
              </w:rPr>
            </w:pPr>
            <w:r w:rsidRPr="00995993">
              <w:rPr>
                <w:rFonts w:ascii="Times New Roman" w:hAnsi="Times New Roman" w:cs="Times New Roman"/>
              </w:rPr>
              <w:t>Juhul, kui tegemist on lahendusega, millel puudub üks selge omanik (nt K</w:t>
            </w:r>
            <w:r w:rsidR="00E84C4C" w:rsidRPr="00995993">
              <w:rPr>
                <w:rFonts w:ascii="Times New Roman" w:hAnsi="Times New Roman" w:cs="Times New Roman"/>
              </w:rPr>
              <w:t>OV-idele suunatud lahendused</w:t>
            </w:r>
            <w:r w:rsidRPr="00995993">
              <w:rPr>
                <w:rFonts w:ascii="Times New Roman" w:hAnsi="Times New Roman" w:cs="Times New Roman"/>
              </w:rPr>
              <w:t>), s</w:t>
            </w:r>
            <w:r w:rsidR="008D7981" w:rsidRPr="00995993">
              <w:rPr>
                <w:rFonts w:ascii="Times New Roman" w:hAnsi="Times New Roman" w:cs="Times New Roman"/>
              </w:rPr>
              <w:t>iis selgitada lahenduse rahastamis</w:t>
            </w:r>
            <w:r w:rsidRPr="00995993">
              <w:rPr>
                <w:rFonts w:ascii="Times New Roman" w:hAnsi="Times New Roman" w:cs="Times New Roman"/>
              </w:rPr>
              <w:t>mudelit ning organisatsiooni, mis tagab jätkusuutlikkuse</w:t>
            </w:r>
          </w:p>
        </w:tc>
      </w:tr>
    </w:tbl>
    <w:p w14:paraId="2F47DE3F" w14:textId="77777777" w:rsidR="00D43A43" w:rsidRPr="00995993" w:rsidRDefault="00D43A43" w:rsidP="00D43A43"/>
    <w:tbl>
      <w:tblPr>
        <w:tblStyle w:val="TableGrid"/>
        <w:tblW w:w="0" w:type="auto"/>
        <w:tblLook w:val="04A0" w:firstRow="1" w:lastRow="0" w:firstColumn="1" w:lastColumn="0" w:noHBand="0" w:noVBand="1"/>
      </w:tblPr>
      <w:tblGrid>
        <w:gridCol w:w="9212"/>
      </w:tblGrid>
      <w:tr w:rsidR="00BA4686" w14:paraId="1BFB7E20" w14:textId="77777777" w:rsidTr="00BA4686">
        <w:tc>
          <w:tcPr>
            <w:tcW w:w="9212" w:type="dxa"/>
          </w:tcPr>
          <w:p w14:paraId="7325E39C" w14:textId="77777777" w:rsidR="00BA4686" w:rsidRDefault="00BA4686" w:rsidP="00D43A43">
            <w:r w:rsidRPr="00995993">
              <w:t>VASTUSE VÄLI</w:t>
            </w:r>
          </w:p>
          <w:p w14:paraId="68FBA15E" w14:textId="77777777" w:rsidR="005D1CBC" w:rsidRPr="00995993" w:rsidRDefault="005D1CBC" w:rsidP="005D1CBC">
            <w:pPr>
              <w:jc w:val="both"/>
              <w:rPr>
                <w:rFonts w:ascii="Times New Roman" w:hAnsi="Times New Roman" w:cs="Times New Roman"/>
              </w:rPr>
            </w:pPr>
          </w:p>
          <w:tbl>
            <w:tblPr>
              <w:tblStyle w:val="TableGrid"/>
              <w:tblW w:w="0" w:type="auto"/>
              <w:tblLook w:val="04A0" w:firstRow="1" w:lastRow="0" w:firstColumn="1" w:lastColumn="0" w:noHBand="0" w:noVBand="1"/>
            </w:tblPr>
            <w:tblGrid>
              <w:gridCol w:w="1451"/>
              <w:gridCol w:w="955"/>
              <w:gridCol w:w="1082"/>
              <w:gridCol w:w="1209"/>
              <w:gridCol w:w="1209"/>
              <w:gridCol w:w="1209"/>
              <w:gridCol w:w="1871"/>
            </w:tblGrid>
            <w:tr w:rsidR="005D1CBC" w:rsidRPr="00995993" w14:paraId="56C8C9C9" w14:textId="77777777" w:rsidTr="005D1CBC">
              <w:tc>
                <w:tcPr>
                  <w:tcW w:w="1451" w:type="dxa"/>
                </w:tcPr>
                <w:p w14:paraId="186A8B90" w14:textId="77777777" w:rsidR="005D1CBC" w:rsidRPr="00995993" w:rsidRDefault="005D1CBC" w:rsidP="00BD6EE4">
                  <w:pPr>
                    <w:rPr>
                      <w:rFonts w:ascii="Times New Roman" w:hAnsi="Times New Roman" w:cs="Times New Roman"/>
                    </w:rPr>
                  </w:pPr>
                  <w:r w:rsidRPr="00995993">
                    <w:rPr>
                      <w:rFonts w:ascii="Times New Roman" w:hAnsi="Times New Roman" w:cs="Times New Roman"/>
                    </w:rPr>
                    <w:t>Aasta/tegevus</w:t>
                  </w:r>
                </w:p>
              </w:tc>
              <w:tc>
                <w:tcPr>
                  <w:tcW w:w="955" w:type="dxa"/>
                </w:tcPr>
                <w:p w14:paraId="4A78C2D1" w14:textId="13A1DBB2" w:rsidR="005D1CBC" w:rsidRPr="00995993" w:rsidRDefault="005D1CBC" w:rsidP="005D1CBC">
                  <w:pPr>
                    <w:rPr>
                      <w:rFonts w:ascii="Times New Roman" w:hAnsi="Times New Roman" w:cs="Times New Roman"/>
                    </w:rPr>
                  </w:pPr>
                  <w:r w:rsidRPr="00995993">
                    <w:rPr>
                      <w:rFonts w:ascii="Times New Roman" w:hAnsi="Times New Roman" w:cs="Times New Roman"/>
                    </w:rPr>
                    <w:t>201</w:t>
                  </w:r>
                  <w:r>
                    <w:rPr>
                      <w:rFonts w:ascii="Times New Roman" w:hAnsi="Times New Roman" w:cs="Times New Roman"/>
                    </w:rPr>
                    <w:t>7</w:t>
                  </w:r>
                </w:p>
              </w:tc>
              <w:tc>
                <w:tcPr>
                  <w:tcW w:w="1082" w:type="dxa"/>
                </w:tcPr>
                <w:p w14:paraId="15D6ABE9" w14:textId="22469D01" w:rsidR="005D1CBC" w:rsidRPr="00995993" w:rsidRDefault="005D1CBC" w:rsidP="005D1CBC">
                  <w:pPr>
                    <w:rPr>
                      <w:rFonts w:ascii="Times New Roman" w:hAnsi="Times New Roman" w:cs="Times New Roman"/>
                    </w:rPr>
                  </w:pPr>
                  <w:r w:rsidRPr="00995993">
                    <w:rPr>
                      <w:rFonts w:ascii="Times New Roman" w:hAnsi="Times New Roman" w:cs="Times New Roman"/>
                    </w:rPr>
                    <w:t>201</w:t>
                  </w:r>
                  <w:r>
                    <w:rPr>
                      <w:rFonts w:ascii="Times New Roman" w:hAnsi="Times New Roman" w:cs="Times New Roman"/>
                    </w:rPr>
                    <w:t>8</w:t>
                  </w:r>
                </w:p>
              </w:tc>
              <w:tc>
                <w:tcPr>
                  <w:tcW w:w="1209" w:type="dxa"/>
                </w:tcPr>
                <w:p w14:paraId="678DD745" w14:textId="0A1F6D77" w:rsidR="005D1CBC" w:rsidRPr="00995993" w:rsidRDefault="005D1CBC" w:rsidP="005D1CBC">
                  <w:pPr>
                    <w:rPr>
                      <w:rFonts w:ascii="Times New Roman" w:hAnsi="Times New Roman" w:cs="Times New Roman"/>
                    </w:rPr>
                  </w:pPr>
                  <w:r w:rsidRPr="00995993">
                    <w:rPr>
                      <w:rFonts w:ascii="Times New Roman" w:hAnsi="Times New Roman" w:cs="Times New Roman"/>
                    </w:rPr>
                    <w:t>201</w:t>
                  </w:r>
                  <w:r>
                    <w:rPr>
                      <w:rFonts w:ascii="Times New Roman" w:hAnsi="Times New Roman" w:cs="Times New Roman"/>
                    </w:rPr>
                    <w:t>9</w:t>
                  </w:r>
                </w:p>
              </w:tc>
              <w:tc>
                <w:tcPr>
                  <w:tcW w:w="1209" w:type="dxa"/>
                </w:tcPr>
                <w:p w14:paraId="478852CC" w14:textId="5C645834" w:rsidR="005D1CBC" w:rsidRPr="00995993" w:rsidRDefault="005D1CBC" w:rsidP="005D1CBC">
                  <w:pPr>
                    <w:rPr>
                      <w:rFonts w:ascii="Times New Roman" w:hAnsi="Times New Roman" w:cs="Times New Roman"/>
                    </w:rPr>
                  </w:pPr>
                  <w:r w:rsidRPr="00995993">
                    <w:rPr>
                      <w:rFonts w:ascii="Times New Roman" w:hAnsi="Times New Roman" w:cs="Times New Roman"/>
                    </w:rPr>
                    <w:t>20</w:t>
                  </w:r>
                  <w:r>
                    <w:rPr>
                      <w:rFonts w:ascii="Times New Roman" w:hAnsi="Times New Roman" w:cs="Times New Roman"/>
                    </w:rPr>
                    <w:t>20</w:t>
                  </w:r>
                </w:p>
              </w:tc>
              <w:tc>
                <w:tcPr>
                  <w:tcW w:w="1209" w:type="dxa"/>
                </w:tcPr>
                <w:p w14:paraId="53DD490E" w14:textId="2F963FA3" w:rsidR="005D1CBC" w:rsidRPr="00995993" w:rsidRDefault="005D1CBC" w:rsidP="005D1CBC">
                  <w:pPr>
                    <w:rPr>
                      <w:rFonts w:ascii="Times New Roman" w:hAnsi="Times New Roman" w:cs="Times New Roman"/>
                    </w:rPr>
                  </w:pPr>
                  <w:r w:rsidRPr="00995993">
                    <w:rPr>
                      <w:rFonts w:ascii="Times New Roman" w:hAnsi="Times New Roman" w:cs="Times New Roman"/>
                    </w:rPr>
                    <w:t>20</w:t>
                  </w:r>
                  <w:r>
                    <w:rPr>
                      <w:rFonts w:ascii="Times New Roman" w:hAnsi="Times New Roman" w:cs="Times New Roman"/>
                    </w:rPr>
                    <w:t>21</w:t>
                  </w:r>
                </w:p>
              </w:tc>
              <w:tc>
                <w:tcPr>
                  <w:tcW w:w="1871" w:type="dxa"/>
                </w:tcPr>
                <w:p w14:paraId="6B487BF8" w14:textId="77777777" w:rsidR="005D1CBC" w:rsidRPr="00995993" w:rsidRDefault="005D1CBC" w:rsidP="00BD6EE4">
                  <w:pPr>
                    <w:rPr>
                      <w:rFonts w:ascii="Times New Roman" w:hAnsi="Times New Roman" w:cs="Times New Roman"/>
                    </w:rPr>
                  </w:pPr>
                  <w:r w:rsidRPr="00995993">
                    <w:rPr>
                      <w:rFonts w:ascii="Times New Roman" w:hAnsi="Times New Roman" w:cs="Times New Roman"/>
                    </w:rPr>
                    <w:t>Millistest vahenditest kulud kaetakse?</w:t>
                  </w:r>
                </w:p>
              </w:tc>
            </w:tr>
            <w:tr w:rsidR="005D1CBC" w:rsidRPr="00995993" w14:paraId="1D66E34B" w14:textId="77777777" w:rsidTr="005D1CBC">
              <w:tc>
                <w:tcPr>
                  <w:tcW w:w="1451" w:type="dxa"/>
                </w:tcPr>
                <w:p w14:paraId="6FF2050D" w14:textId="77777777" w:rsidR="005D1CBC" w:rsidRPr="00995993" w:rsidRDefault="005D1CBC" w:rsidP="00BD6EE4">
                  <w:pPr>
                    <w:rPr>
                      <w:rFonts w:ascii="Times New Roman" w:hAnsi="Times New Roman" w:cs="Times New Roman"/>
                    </w:rPr>
                  </w:pPr>
                  <w:r w:rsidRPr="00995993">
                    <w:rPr>
                      <w:rFonts w:ascii="Times New Roman" w:hAnsi="Times New Roman" w:cs="Times New Roman"/>
                    </w:rPr>
                    <w:t>majutus</w:t>
                  </w:r>
                </w:p>
              </w:tc>
              <w:tc>
                <w:tcPr>
                  <w:tcW w:w="955" w:type="dxa"/>
                </w:tcPr>
                <w:p w14:paraId="32B8A62E" w14:textId="77777777" w:rsidR="005D1CBC" w:rsidRPr="00995993" w:rsidRDefault="005D1CBC" w:rsidP="00BD6EE4">
                  <w:pPr>
                    <w:rPr>
                      <w:rFonts w:ascii="Times New Roman" w:hAnsi="Times New Roman" w:cs="Times New Roman"/>
                    </w:rPr>
                  </w:pPr>
                </w:p>
              </w:tc>
              <w:tc>
                <w:tcPr>
                  <w:tcW w:w="1082" w:type="dxa"/>
                </w:tcPr>
                <w:p w14:paraId="70CC0042" w14:textId="77777777" w:rsidR="005D1CBC" w:rsidRPr="00995993" w:rsidRDefault="005D1CBC" w:rsidP="00BD6EE4">
                  <w:pPr>
                    <w:rPr>
                      <w:rFonts w:ascii="Times New Roman" w:hAnsi="Times New Roman" w:cs="Times New Roman"/>
                    </w:rPr>
                  </w:pPr>
                </w:p>
              </w:tc>
              <w:tc>
                <w:tcPr>
                  <w:tcW w:w="1209" w:type="dxa"/>
                </w:tcPr>
                <w:p w14:paraId="5D32E41A" w14:textId="77777777" w:rsidR="005D1CBC" w:rsidRPr="00995993" w:rsidRDefault="005D1CBC" w:rsidP="00BD6EE4">
                  <w:pPr>
                    <w:rPr>
                      <w:rFonts w:ascii="Times New Roman" w:hAnsi="Times New Roman" w:cs="Times New Roman"/>
                    </w:rPr>
                  </w:pPr>
                </w:p>
              </w:tc>
              <w:tc>
                <w:tcPr>
                  <w:tcW w:w="1209" w:type="dxa"/>
                </w:tcPr>
                <w:p w14:paraId="0465AAAA" w14:textId="77777777" w:rsidR="005D1CBC" w:rsidRPr="00995993" w:rsidRDefault="005D1CBC" w:rsidP="00BD6EE4">
                  <w:pPr>
                    <w:rPr>
                      <w:rFonts w:ascii="Times New Roman" w:hAnsi="Times New Roman" w:cs="Times New Roman"/>
                    </w:rPr>
                  </w:pPr>
                </w:p>
              </w:tc>
              <w:tc>
                <w:tcPr>
                  <w:tcW w:w="1209" w:type="dxa"/>
                </w:tcPr>
                <w:p w14:paraId="4B5100D7" w14:textId="77777777" w:rsidR="005D1CBC" w:rsidRPr="00995993" w:rsidRDefault="005D1CBC" w:rsidP="00BD6EE4">
                  <w:pPr>
                    <w:rPr>
                      <w:rFonts w:ascii="Times New Roman" w:hAnsi="Times New Roman" w:cs="Times New Roman"/>
                    </w:rPr>
                  </w:pPr>
                </w:p>
              </w:tc>
              <w:tc>
                <w:tcPr>
                  <w:tcW w:w="1871" w:type="dxa"/>
                </w:tcPr>
                <w:p w14:paraId="7D9A2413" w14:textId="77777777" w:rsidR="005D1CBC" w:rsidRPr="00995993" w:rsidRDefault="005D1CBC" w:rsidP="00BD6EE4">
                  <w:pPr>
                    <w:rPr>
                      <w:rFonts w:ascii="Times New Roman" w:hAnsi="Times New Roman" w:cs="Times New Roman"/>
                    </w:rPr>
                  </w:pPr>
                </w:p>
              </w:tc>
            </w:tr>
            <w:tr w:rsidR="005D1CBC" w:rsidRPr="00995993" w14:paraId="7FAE12E3" w14:textId="77777777" w:rsidTr="005D1CBC">
              <w:tc>
                <w:tcPr>
                  <w:tcW w:w="1451" w:type="dxa"/>
                </w:tcPr>
                <w:p w14:paraId="0F2A676D" w14:textId="77777777" w:rsidR="005D1CBC" w:rsidRPr="00995993" w:rsidRDefault="005D1CBC" w:rsidP="00BD6EE4">
                  <w:pPr>
                    <w:rPr>
                      <w:rFonts w:ascii="Times New Roman" w:hAnsi="Times New Roman" w:cs="Times New Roman"/>
                    </w:rPr>
                  </w:pPr>
                  <w:r w:rsidRPr="00995993">
                    <w:rPr>
                      <w:rFonts w:ascii="Times New Roman" w:hAnsi="Times New Roman" w:cs="Times New Roman"/>
                    </w:rPr>
                    <w:t>Hooldus/ arendus</w:t>
                  </w:r>
                </w:p>
              </w:tc>
              <w:tc>
                <w:tcPr>
                  <w:tcW w:w="955" w:type="dxa"/>
                </w:tcPr>
                <w:p w14:paraId="68CE7665" w14:textId="77777777" w:rsidR="005D1CBC" w:rsidRPr="00995993" w:rsidRDefault="005D1CBC" w:rsidP="00BD6EE4">
                  <w:pPr>
                    <w:rPr>
                      <w:rFonts w:ascii="Times New Roman" w:hAnsi="Times New Roman" w:cs="Times New Roman"/>
                    </w:rPr>
                  </w:pPr>
                </w:p>
              </w:tc>
              <w:tc>
                <w:tcPr>
                  <w:tcW w:w="1082" w:type="dxa"/>
                </w:tcPr>
                <w:p w14:paraId="53A0EA90" w14:textId="53EA5EFA" w:rsidR="005D1CBC" w:rsidRPr="00995993" w:rsidRDefault="005D1CBC" w:rsidP="00BD6EE4">
                  <w:pPr>
                    <w:rPr>
                      <w:rFonts w:ascii="Times New Roman" w:hAnsi="Times New Roman" w:cs="Times New Roman"/>
                    </w:rPr>
                  </w:pPr>
                  <w:r>
                    <w:rPr>
                      <w:rFonts w:ascii="Times New Roman" w:hAnsi="Times New Roman" w:cs="Times New Roman"/>
                    </w:rPr>
                    <w:t>100000</w:t>
                  </w:r>
                </w:p>
              </w:tc>
              <w:tc>
                <w:tcPr>
                  <w:tcW w:w="1209" w:type="dxa"/>
                </w:tcPr>
                <w:p w14:paraId="5F538967" w14:textId="614A857E" w:rsidR="005D1CBC" w:rsidRPr="00995993" w:rsidRDefault="005D1CBC" w:rsidP="00BD6EE4">
                  <w:pPr>
                    <w:rPr>
                      <w:rFonts w:ascii="Times New Roman" w:hAnsi="Times New Roman" w:cs="Times New Roman"/>
                    </w:rPr>
                  </w:pPr>
                  <w:r>
                    <w:rPr>
                      <w:rFonts w:ascii="Times New Roman" w:hAnsi="Times New Roman" w:cs="Times New Roman"/>
                    </w:rPr>
                    <w:t>100000</w:t>
                  </w:r>
                </w:p>
              </w:tc>
              <w:tc>
                <w:tcPr>
                  <w:tcW w:w="1209" w:type="dxa"/>
                </w:tcPr>
                <w:p w14:paraId="22CB0E42" w14:textId="02F02977" w:rsidR="005D1CBC" w:rsidRPr="00995993" w:rsidRDefault="005D1CBC" w:rsidP="00BD6EE4">
                  <w:pPr>
                    <w:rPr>
                      <w:rFonts w:ascii="Times New Roman" w:hAnsi="Times New Roman" w:cs="Times New Roman"/>
                    </w:rPr>
                  </w:pPr>
                  <w:r>
                    <w:rPr>
                      <w:rFonts w:ascii="Times New Roman" w:hAnsi="Times New Roman" w:cs="Times New Roman"/>
                    </w:rPr>
                    <w:t>100000</w:t>
                  </w:r>
                </w:p>
              </w:tc>
              <w:tc>
                <w:tcPr>
                  <w:tcW w:w="1209" w:type="dxa"/>
                </w:tcPr>
                <w:p w14:paraId="62EECBA6" w14:textId="527362EA" w:rsidR="005D1CBC" w:rsidRPr="00995993" w:rsidRDefault="005D1CBC" w:rsidP="00BD6EE4">
                  <w:pPr>
                    <w:rPr>
                      <w:rFonts w:ascii="Times New Roman" w:hAnsi="Times New Roman" w:cs="Times New Roman"/>
                    </w:rPr>
                  </w:pPr>
                  <w:r>
                    <w:rPr>
                      <w:rFonts w:ascii="Times New Roman" w:hAnsi="Times New Roman" w:cs="Times New Roman"/>
                    </w:rPr>
                    <w:t>100000</w:t>
                  </w:r>
                </w:p>
              </w:tc>
              <w:tc>
                <w:tcPr>
                  <w:tcW w:w="1871" w:type="dxa"/>
                </w:tcPr>
                <w:p w14:paraId="7E0778B1" w14:textId="2ACD73AB" w:rsidR="005D1CBC" w:rsidRPr="00995993" w:rsidRDefault="00961007" w:rsidP="00961007">
                  <w:pPr>
                    <w:rPr>
                      <w:rFonts w:ascii="Times New Roman" w:hAnsi="Times New Roman" w:cs="Times New Roman"/>
                    </w:rPr>
                  </w:pPr>
                  <w:r>
                    <w:rPr>
                      <w:rFonts w:ascii="Times New Roman" w:hAnsi="Times New Roman" w:cs="Times New Roman"/>
                    </w:rPr>
                    <w:t>Osaliselt planeeritakse PPA eeldatavast ressursisäästust. Selle mittesaavutamisel lisataotlusega RE-st</w:t>
                  </w:r>
                </w:p>
              </w:tc>
            </w:tr>
            <w:tr w:rsidR="00961007" w:rsidRPr="00995993" w14:paraId="18F7690C" w14:textId="77777777" w:rsidTr="005D1CBC">
              <w:tc>
                <w:tcPr>
                  <w:tcW w:w="1451" w:type="dxa"/>
                </w:tcPr>
                <w:p w14:paraId="54178094" w14:textId="77777777" w:rsidR="00961007" w:rsidRPr="00995993" w:rsidRDefault="00961007" w:rsidP="00BD6EE4">
                  <w:pPr>
                    <w:rPr>
                      <w:rFonts w:ascii="Times New Roman" w:hAnsi="Times New Roman" w:cs="Times New Roman"/>
                    </w:rPr>
                  </w:pPr>
                  <w:r w:rsidRPr="00995993">
                    <w:rPr>
                      <w:rFonts w:ascii="Times New Roman" w:hAnsi="Times New Roman" w:cs="Times New Roman"/>
                    </w:rPr>
                    <w:t xml:space="preserve">Riistvara </w:t>
                  </w:r>
                </w:p>
              </w:tc>
              <w:tc>
                <w:tcPr>
                  <w:tcW w:w="955" w:type="dxa"/>
                </w:tcPr>
                <w:p w14:paraId="24ACA02F" w14:textId="77777777" w:rsidR="00961007" w:rsidRPr="00995993" w:rsidRDefault="00961007" w:rsidP="00BD6EE4">
                  <w:pPr>
                    <w:rPr>
                      <w:rFonts w:ascii="Times New Roman" w:hAnsi="Times New Roman" w:cs="Times New Roman"/>
                    </w:rPr>
                  </w:pPr>
                </w:p>
              </w:tc>
              <w:tc>
                <w:tcPr>
                  <w:tcW w:w="1082" w:type="dxa"/>
                </w:tcPr>
                <w:p w14:paraId="0D89EC91" w14:textId="2FA69D0D" w:rsidR="00961007" w:rsidRPr="00995993" w:rsidRDefault="00961007" w:rsidP="00BD6EE4">
                  <w:pPr>
                    <w:rPr>
                      <w:rFonts w:ascii="Times New Roman" w:hAnsi="Times New Roman" w:cs="Times New Roman"/>
                    </w:rPr>
                  </w:pPr>
                  <w:r>
                    <w:rPr>
                      <w:rFonts w:ascii="Times New Roman" w:hAnsi="Times New Roman" w:cs="Times New Roman"/>
                    </w:rPr>
                    <w:t>10000</w:t>
                  </w:r>
                </w:p>
              </w:tc>
              <w:tc>
                <w:tcPr>
                  <w:tcW w:w="1209" w:type="dxa"/>
                </w:tcPr>
                <w:p w14:paraId="7F4520B5" w14:textId="25E3D7BD" w:rsidR="00961007" w:rsidRPr="00995993" w:rsidRDefault="00961007" w:rsidP="00BD6EE4">
                  <w:pPr>
                    <w:rPr>
                      <w:rFonts w:ascii="Times New Roman" w:hAnsi="Times New Roman" w:cs="Times New Roman"/>
                    </w:rPr>
                  </w:pPr>
                  <w:r>
                    <w:rPr>
                      <w:rFonts w:ascii="Times New Roman" w:hAnsi="Times New Roman" w:cs="Times New Roman"/>
                    </w:rPr>
                    <w:t>10000</w:t>
                  </w:r>
                </w:p>
              </w:tc>
              <w:tc>
                <w:tcPr>
                  <w:tcW w:w="1209" w:type="dxa"/>
                </w:tcPr>
                <w:p w14:paraId="1A04BC23" w14:textId="30D8233C" w:rsidR="00961007" w:rsidRPr="00995993" w:rsidRDefault="00961007" w:rsidP="00BD6EE4">
                  <w:pPr>
                    <w:rPr>
                      <w:rFonts w:ascii="Times New Roman" w:hAnsi="Times New Roman" w:cs="Times New Roman"/>
                    </w:rPr>
                  </w:pPr>
                  <w:r>
                    <w:rPr>
                      <w:rFonts w:ascii="Times New Roman" w:hAnsi="Times New Roman" w:cs="Times New Roman"/>
                    </w:rPr>
                    <w:t>10000</w:t>
                  </w:r>
                </w:p>
              </w:tc>
              <w:tc>
                <w:tcPr>
                  <w:tcW w:w="1209" w:type="dxa"/>
                </w:tcPr>
                <w:p w14:paraId="42B25246" w14:textId="6ECC89C3" w:rsidR="00961007" w:rsidRPr="00995993" w:rsidRDefault="00961007" w:rsidP="00BD6EE4">
                  <w:pPr>
                    <w:rPr>
                      <w:rFonts w:ascii="Times New Roman" w:hAnsi="Times New Roman" w:cs="Times New Roman"/>
                    </w:rPr>
                  </w:pPr>
                  <w:r>
                    <w:rPr>
                      <w:rFonts w:ascii="Times New Roman" w:hAnsi="Times New Roman" w:cs="Times New Roman"/>
                    </w:rPr>
                    <w:t>10000</w:t>
                  </w:r>
                </w:p>
              </w:tc>
              <w:tc>
                <w:tcPr>
                  <w:tcW w:w="1871" w:type="dxa"/>
                </w:tcPr>
                <w:p w14:paraId="4E0B0CD0" w14:textId="411094CD" w:rsidR="00961007" w:rsidRPr="00995993" w:rsidRDefault="00961007" w:rsidP="00961007">
                  <w:pPr>
                    <w:rPr>
                      <w:rFonts w:ascii="Times New Roman" w:hAnsi="Times New Roman" w:cs="Times New Roman"/>
                    </w:rPr>
                  </w:pPr>
                  <w:r>
                    <w:rPr>
                      <w:rFonts w:ascii="Times New Roman" w:hAnsi="Times New Roman" w:cs="Times New Roman"/>
                    </w:rPr>
                    <w:t>Osaliselt planeeritakse PPA eeldatavast ressursisäästust. Selle mittesaavutamisel lisataotlusega RE-st</w:t>
                  </w:r>
                </w:p>
              </w:tc>
            </w:tr>
            <w:tr w:rsidR="00961007" w:rsidRPr="00995993" w14:paraId="66A07D94" w14:textId="77777777" w:rsidTr="005D1CBC">
              <w:tc>
                <w:tcPr>
                  <w:tcW w:w="1451" w:type="dxa"/>
                </w:tcPr>
                <w:p w14:paraId="6685B0E6" w14:textId="77777777" w:rsidR="00961007" w:rsidRPr="00995993" w:rsidRDefault="00961007" w:rsidP="00BD6EE4">
                  <w:pPr>
                    <w:rPr>
                      <w:rFonts w:ascii="Times New Roman" w:hAnsi="Times New Roman" w:cs="Times New Roman"/>
                    </w:rPr>
                  </w:pPr>
                  <w:r w:rsidRPr="00995993">
                    <w:rPr>
                      <w:rFonts w:ascii="Times New Roman" w:hAnsi="Times New Roman" w:cs="Times New Roman"/>
                    </w:rPr>
                    <w:t>Muud kulud</w:t>
                  </w:r>
                </w:p>
              </w:tc>
              <w:tc>
                <w:tcPr>
                  <w:tcW w:w="955" w:type="dxa"/>
                </w:tcPr>
                <w:p w14:paraId="31E04298" w14:textId="77777777" w:rsidR="00961007" w:rsidRPr="00995993" w:rsidRDefault="00961007" w:rsidP="00BD6EE4">
                  <w:pPr>
                    <w:rPr>
                      <w:rFonts w:ascii="Times New Roman" w:hAnsi="Times New Roman" w:cs="Times New Roman"/>
                    </w:rPr>
                  </w:pPr>
                </w:p>
              </w:tc>
              <w:tc>
                <w:tcPr>
                  <w:tcW w:w="1082" w:type="dxa"/>
                </w:tcPr>
                <w:p w14:paraId="03678F4C" w14:textId="77777777" w:rsidR="00961007" w:rsidRPr="00995993" w:rsidRDefault="00961007" w:rsidP="00BD6EE4">
                  <w:pPr>
                    <w:rPr>
                      <w:rFonts w:ascii="Times New Roman" w:hAnsi="Times New Roman" w:cs="Times New Roman"/>
                    </w:rPr>
                  </w:pPr>
                </w:p>
              </w:tc>
              <w:tc>
                <w:tcPr>
                  <w:tcW w:w="1209" w:type="dxa"/>
                </w:tcPr>
                <w:p w14:paraId="36F1146D" w14:textId="77777777" w:rsidR="00961007" w:rsidRPr="00995993" w:rsidRDefault="00961007" w:rsidP="00BD6EE4">
                  <w:pPr>
                    <w:rPr>
                      <w:rFonts w:ascii="Times New Roman" w:hAnsi="Times New Roman" w:cs="Times New Roman"/>
                    </w:rPr>
                  </w:pPr>
                </w:p>
              </w:tc>
              <w:tc>
                <w:tcPr>
                  <w:tcW w:w="1209" w:type="dxa"/>
                </w:tcPr>
                <w:p w14:paraId="59A96DD1" w14:textId="77777777" w:rsidR="00961007" w:rsidRPr="00995993" w:rsidRDefault="00961007" w:rsidP="00BD6EE4">
                  <w:pPr>
                    <w:rPr>
                      <w:rFonts w:ascii="Times New Roman" w:hAnsi="Times New Roman" w:cs="Times New Roman"/>
                    </w:rPr>
                  </w:pPr>
                </w:p>
              </w:tc>
              <w:tc>
                <w:tcPr>
                  <w:tcW w:w="1209" w:type="dxa"/>
                </w:tcPr>
                <w:p w14:paraId="53E6CB0F" w14:textId="77777777" w:rsidR="00961007" w:rsidRPr="00995993" w:rsidRDefault="00961007" w:rsidP="00BD6EE4">
                  <w:pPr>
                    <w:rPr>
                      <w:rFonts w:ascii="Times New Roman" w:hAnsi="Times New Roman" w:cs="Times New Roman"/>
                    </w:rPr>
                  </w:pPr>
                </w:p>
              </w:tc>
              <w:tc>
                <w:tcPr>
                  <w:tcW w:w="1871" w:type="dxa"/>
                </w:tcPr>
                <w:p w14:paraId="5808DA03" w14:textId="77777777" w:rsidR="00961007" w:rsidRPr="00995993" w:rsidRDefault="00961007" w:rsidP="00BD6EE4">
                  <w:pPr>
                    <w:rPr>
                      <w:rFonts w:ascii="Times New Roman" w:hAnsi="Times New Roman" w:cs="Times New Roman"/>
                    </w:rPr>
                  </w:pPr>
                </w:p>
              </w:tc>
            </w:tr>
            <w:tr w:rsidR="00961007" w:rsidRPr="00995993" w14:paraId="198566AD" w14:textId="77777777" w:rsidTr="005D1CBC">
              <w:tc>
                <w:tcPr>
                  <w:tcW w:w="1451" w:type="dxa"/>
                </w:tcPr>
                <w:p w14:paraId="35FE8476" w14:textId="77777777" w:rsidR="00961007" w:rsidRPr="00995993" w:rsidRDefault="00961007" w:rsidP="00BD6EE4">
                  <w:pPr>
                    <w:rPr>
                      <w:rFonts w:ascii="Times New Roman" w:hAnsi="Times New Roman" w:cs="Times New Roman"/>
                    </w:rPr>
                  </w:pPr>
                  <w:r w:rsidRPr="00995993">
                    <w:rPr>
                      <w:rFonts w:ascii="Times New Roman" w:hAnsi="Times New Roman" w:cs="Times New Roman"/>
                    </w:rPr>
                    <w:t>Kulud kokku</w:t>
                  </w:r>
                </w:p>
              </w:tc>
              <w:tc>
                <w:tcPr>
                  <w:tcW w:w="955" w:type="dxa"/>
                </w:tcPr>
                <w:p w14:paraId="002C79B7" w14:textId="77777777" w:rsidR="00961007" w:rsidRPr="00995993" w:rsidRDefault="00961007" w:rsidP="00BD6EE4">
                  <w:pPr>
                    <w:rPr>
                      <w:rFonts w:ascii="Times New Roman" w:hAnsi="Times New Roman" w:cs="Times New Roman"/>
                    </w:rPr>
                  </w:pPr>
                </w:p>
              </w:tc>
              <w:tc>
                <w:tcPr>
                  <w:tcW w:w="1082" w:type="dxa"/>
                </w:tcPr>
                <w:p w14:paraId="45460299" w14:textId="342963F3" w:rsidR="00961007" w:rsidRPr="00995993" w:rsidRDefault="00961007" w:rsidP="00BD6EE4">
                  <w:pPr>
                    <w:rPr>
                      <w:rFonts w:ascii="Times New Roman" w:hAnsi="Times New Roman" w:cs="Times New Roman"/>
                    </w:rPr>
                  </w:pPr>
                  <w:r>
                    <w:rPr>
                      <w:rFonts w:ascii="Times New Roman" w:hAnsi="Times New Roman" w:cs="Times New Roman"/>
                    </w:rPr>
                    <w:t>110000</w:t>
                  </w:r>
                </w:p>
              </w:tc>
              <w:tc>
                <w:tcPr>
                  <w:tcW w:w="1209" w:type="dxa"/>
                </w:tcPr>
                <w:p w14:paraId="29DE8C5D" w14:textId="22E3B30F" w:rsidR="00961007" w:rsidRPr="00995993" w:rsidRDefault="00961007" w:rsidP="00BD6EE4">
                  <w:pPr>
                    <w:rPr>
                      <w:rFonts w:ascii="Times New Roman" w:hAnsi="Times New Roman" w:cs="Times New Roman"/>
                    </w:rPr>
                  </w:pPr>
                  <w:r>
                    <w:rPr>
                      <w:rFonts w:ascii="Times New Roman" w:hAnsi="Times New Roman" w:cs="Times New Roman"/>
                    </w:rPr>
                    <w:t>110000</w:t>
                  </w:r>
                </w:p>
              </w:tc>
              <w:tc>
                <w:tcPr>
                  <w:tcW w:w="1209" w:type="dxa"/>
                </w:tcPr>
                <w:p w14:paraId="59BB9969" w14:textId="0FDD3B5C" w:rsidR="00961007" w:rsidRPr="00995993" w:rsidRDefault="00961007" w:rsidP="00BD6EE4">
                  <w:pPr>
                    <w:rPr>
                      <w:rFonts w:ascii="Times New Roman" w:hAnsi="Times New Roman" w:cs="Times New Roman"/>
                    </w:rPr>
                  </w:pPr>
                  <w:r>
                    <w:rPr>
                      <w:rFonts w:ascii="Times New Roman" w:hAnsi="Times New Roman" w:cs="Times New Roman"/>
                    </w:rPr>
                    <w:t>110000</w:t>
                  </w:r>
                </w:p>
              </w:tc>
              <w:tc>
                <w:tcPr>
                  <w:tcW w:w="1209" w:type="dxa"/>
                </w:tcPr>
                <w:p w14:paraId="0CF931E1" w14:textId="663B0588" w:rsidR="00961007" w:rsidRPr="00995993" w:rsidRDefault="00961007" w:rsidP="00BD6EE4">
                  <w:pPr>
                    <w:rPr>
                      <w:rFonts w:ascii="Times New Roman" w:hAnsi="Times New Roman" w:cs="Times New Roman"/>
                    </w:rPr>
                  </w:pPr>
                  <w:r>
                    <w:rPr>
                      <w:rFonts w:ascii="Times New Roman" w:hAnsi="Times New Roman" w:cs="Times New Roman"/>
                    </w:rPr>
                    <w:t>110000</w:t>
                  </w:r>
                </w:p>
              </w:tc>
              <w:tc>
                <w:tcPr>
                  <w:tcW w:w="1871" w:type="dxa"/>
                </w:tcPr>
                <w:p w14:paraId="4EFB4B52" w14:textId="77777777" w:rsidR="00961007" w:rsidRPr="00995993" w:rsidRDefault="00961007" w:rsidP="00BD6EE4">
                  <w:pPr>
                    <w:rPr>
                      <w:rFonts w:ascii="Times New Roman" w:hAnsi="Times New Roman" w:cs="Times New Roman"/>
                    </w:rPr>
                  </w:pPr>
                </w:p>
              </w:tc>
            </w:tr>
          </w:tbl>
          <w:p w14:paraId="2DC0C52E" w14:textId="77777777" w:rsidR="005D1CBC" w:rsidRPr="00995993" w:rsidRDefault="005D1CBC" w:rsidP="005D1CBC">
            <w:pPr>
              <w:jc w:val="both"/>
              <w:rPr>
                <w:rFonts w:ascii="Times New Roman" w:hAnsi="Times New Roman" w:cs="Times New Roman"/>
              </w:rPr>
            </w:pPr>
          </w:p>
          <w:p w14:paraId="0F99D7E1" w14:textId="77777777" w:rsidR="00BA4686" w:rsidRDefault="00BA4686" w:rsidP="00D43A43"/>
        </w:tc>
      </w:tr>
    </w:tbl>
    <w:p w14:paraId="1A224B9F" w14:textId="77777777" w:rsidR="00BA4686" w:rsidRPr="002F3454" w:rsidRDefault="00BA4686" w:rsidP="004E7152">
      <w:pPr>
        <w:spacing w:line="240" w:lineRule="auto"/>
      </w:pPr>
    </w:p>
    <w:sectPr w:rsidR="00BA4686" w:rsidRPr="002F3454" w:rsidSect="0067546D">
      <w:footerReference w:type="default" r:id="rId16"/>
      <w:footerReference w:type="first" r:id="rId17"/>
      <w:pgSz w:w="11906" w:h="16838"/>
      <w:pgMar w:top="1417" w:right="1417" w:bottom="1417" w:left="1417" w:header="708" w:footer="708" w:gutter="0"/>
      <w:pgNumType w:start="1"/>
      <w:cols w:space="708"/>
      <w:docGrid w:linePitch="360"/>
    </w:sectPr>
  </w:body>
</w:document>
</file>

<file path=word/commentsExtended.xml><?xml version="1.0" encoding="utf-8"?>
<w15:commentsEx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commentEx w15:paraId="564DE382" w15:done="0"/>
  <w15:commentEx w15:paraId="051DCBC5" w15:done="0"/>
</w15:commentsEx>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4152772C" w14:textId="77777777" w:rsidR="00C80A8A" w:rsidRDefault="00C80A8A" w:rsidP="0067546D">
      <w:pPr>
        <w:spacing w:after="0" w:line="240" w:lineRule="auto"/>
      </w:pPr>
      <w:r>
        <w:separator/>
      </w:r>
    </w:p>
  </w:endnote>
  <w:endnote w:type="continuationSeparator" w:id="0">
    <w:p w14:paraId="49914155" w14:textId="77777777" w:rsidR="00C80A8A" w:rsidRDefault="00C80A8A" w:rsidP="0067546D">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Calibri">
    <w:panose1 w:val="020F0502020204030204"/>
    <w:charset w:val="BA"/>
    <w:family w:val="swiss"/>
    <w:pitch w:val="variable"/>
    <w:sig w:usb0="E00002FF" w:usb1="4000ACFF" w:usb2="00000001" w:usb3="00000000" w:csb0="0000019F" w:csb1="00000000"/>
  </w:font>
  <w:font w:name="Times New Roman">
    <w:panose1 w:val="02020603050405020304"/>
    <w:charset w:val="BA"/>
    <w:family w:val="roman"/>
    <w:pitch w:val="variable"/>
    <w:sig w:usb0="E0002AFF" w:usb1="C0007841" w:usb2="00000009" w:usb3="00000000" w:csb0="000001FF" w:csb1="00000000"/>
  </w:font>
  <w:font w:name="Courier New">
    <w:panose1 w:val="02070309020205020404"/>
    <w:charset w:val="BA"/>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Georgia">
    <w:altName w:val="Georgia"/>
    <w:panose1 w:val="02040502050405020303"/>
    <w:charset w:val="BA"/>
    <w:family w:val="roman"/>
    <w:pitch w:val="variable"/>
    <w:sig w:usb0="00000287" w:usb1="00000000" w:usb2="00000000" w:usb3="00000000" w:csb0="0000009F" w:csb1="00000000"/>
  </w:font>
  <w:font w:name="Cambria">
    <w:panose1 w:val="02040503050406030204"/>
    <w:charset w:val="BA"/>
    <w:family w:val="roman"/>
    <w:pitch w:val="variable"/>
    <w:sig w:usb0="E00002FF" w:usb1="400004FF"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852401925"/>
      <w:docPartObj>
        <w:docPartGallery w:val="Page Numbers (Bottom of Page)"/>
        <w:docPartUnique/>
      </w:docPartObj>
    </w:sdtPr>
    <w:sdtEndPr/>
    <w:sdtContent>
      <w:sdt>
        <w:sdtPr>
          <w:id w:val="1978108559"/>
          <w:docPartObj>
            <w:docPartGallery w:val="Page Numbers (Top of Page)"/>
            <w:docPartUnique/>
          </w:docPartObj>
        </w:sdtPr>
        <w:sdtEndPr/>
        <w:sdtContent>
          <w:p w14:paraId="72DABCC8" w14:textId="77777777" w:rsidR="0067546D" w:rsidRDefault="0067546D">
            <w:pPr>
              <w:pStyle w:val="Footer"/>
              <w:jc w:val="right"/>
            </w:pPr>
            <w:r w:rsidRPr="0067546D">
              <w:t xml:space="preserve">Lk </w:t>
            </w:r>
            <w:r w:rsidRPr="0067546D">
              <w:rPr>
                <w:bCs/>
                <w:sz w:val="24"/>
                <w:szCs w:val="24"/>
              </w:rPr>
              <w:fldChar w:fldCharType="begin"/>
            </w:r>
            <w:r w:rsidRPr="0067546D">
              <w:rPr>
                <w:bCs/>
              </w:rPr>
              <w:instrText>PAGE</w:instrText>
            </w:r>
            <w:r w:rsidRPr="0067546D">
              <w:rPr>
                <w:bCs/>
                <w:sz w:val="24"/>
                <w:szCs w:val="24"/>
              </w:rPr>
              <w:fldChar w:fldCharType="separate"/>
            </w:r>
            <w:r w:rsidR="00612784">
              <w:rPr>
                <w:bCs/>
                <w:noProof/>
              </w:rPr>
              <w:t>16</w:t>
            </w:r>
            <w:r w:rsidRPr="0067546D">
              <w:rPr>
                <w:bCs/>
                <w:sz w:val="24"/>
                <w:szCs w:val="24"/>
              </w:rPr>
              <w:fldChar w:fldCharType="end"/>
            </w:r>
            <w:r w:rsidRPr="0067546D">
              <w:t xml:space="preserve"> / </w:t>
            </w:r>
            <w:r w:rsidRPr="0067546D">
              <w:rPr>
                <w:bCs/>
                <w:sz w:val="24"/>
                <w:szCs w:val="24"/>
              </w:rPr>
              <w:fldChar w:fldCharType="begin"/>
            </w:r>
            <w:r w:rsidRPr="0067546D">
              <w:rPr>
                <w:bCs/>
              </w:rPr>
              <w:instrText>NUMPAGES</w:instrText>
            </w:r>
            <w:r w:rsidRPr="0067546D">
              <w:rPr>
                <w:bCs/>
                <w:sz w:val="24"/>
                <w:szCs w:val="24"/>
              </w:rPr>
              <w:fldChar w:fldCharType="separate"/>
            </w:r>
            <w:r w:rsidR="00612784">
              <w:rPr>
                <w:bCs/>
                <w:noProof/>
              </w:rPr>
              <w:t>17</w:t>
            </w:r>
            <w:r w:rsidRPr="0067546D">
              <w:rPr>
                <w:bCs/>
                <w:sz w:val="24"/>
                <w:szCs w:val="24"/>
              </w:rPr>
              <w:fldChar w:fldCharType="end"/>
            </w:r>
          </w:p>
        </w:sdtContent>
      </w:sdt>
    </w:sdtContent>
  </w:sdt>
  <w:p w14:paraId="4C893F8A" w14:textId="77777777" w:rsidR="0067546D" w:rsidRDefault="0067546D">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sdt>
    <w:sdtPr>
      <w:id w:val="1155728585"/>
      <w:docPartObj>
        <w:docPartGallery w:val="Page Numbers (Bottom of Page)"/>
        <w:docPartUnique/>
      </w:docPartObj>
    </w:sdtPr>
    <w:sdtEndPr/>
    <w:sdtContent>
      <w:sdt>
        <w:sdtPr>
          <w:id w:val="860082579"/>
          <w:docPartObj>
            <w:docPartGallery w:val="Page Numbers (Top of Page)"/>
            <w:docPartUnique/>
          </w:docPartObj>
        </w:sdtPr>
        <w:sdtEndPr/>
        <w:sdtContent>
          <w:p w14:paraId="5C0EAB5F" w14:textId="77777777" w:rsidR="0067546D" w:rsidRDefault="0067546D">
            <w:pPr>
              <w:pStyle w:val="Footer"/>
              <w:jc w:val="right"/>
            </w:pPr>
            <w:r w:rsidRPr="0067546D">
              <w:t xml:space="preserve">Lk </w:t>
            </w:r>
            <w:r w:rsidRPr="0067546D">
              <w:rPr>
                <w:bCs/>
                <w:sz w:val="24"/>
                <w:szCs w:val="24"/>
              </w:rPr>
              <w:fldChar w:fldCharType="begin"/>
            </w:r>
            <w:r w:rsidRPr="0067546D">
              <w:rPr>
                <w:bCs/>
              </w:rPr>
              <w:instrText>PAGE</w:instrText>
            </w:r>
            <w:r w:rsidRPr="0067546D">
              <w:rPr>
                <w:bCs/>
                <w:sz w:val="24"/>
                <w:szCs w:val="24"/>
              </w:rPr>
              <w:fldChar w:fldCharType="separate"/>
            </w:r>
            <w:r>
              <w:rPr>
                <w:bCs/>
                <w:noProof/>
              </w:rPr>
              <w:t>1</w:t>
            </w:r>
            <w:r w:rsidRPr="0067546D">
              <w:rPr>
                <w:bCs/>
                <w:sz w:val="24"/>
                <w:szCs w:val="24"/>
              </w:rPr>
              <w:fldChar w:fldCharType="end"/>
            </w:r>
            <w:r w:rsidRPr="0067546D">
              <w:t xml:space="preserve"> / </w:t>
            </w:r>
            <w:r w:rsidRPr="0067546D">
              <w:rPr>
                <w:bCs/>
                <w:sz w:val="24"/>
                <w:szCs w:val="24"/>
              </w:rPr>
              <w:fldChar w:fldCharType="begin"/>
            </w:r>
            <w:r w:rsidRPr="0067546D">
              <w:rPr>
                <w:bCs/>
              </w:rPr>
              <w:instrText>NUMPAGES</w:instrText>
            </w:r>
            <w:r w:rsidRPr="0067546D">
              <w:rPr>
                <w:bCs/>
                <w:sz w:val="24"/>
                <w:szCs w:val="24"/>
              </w:rPr>
              <w:fldChar w:fldCharType="separate"/>
            </w:r>
            <w:r>
              <w:rPr>
                <w:bCs/>
                <w:noProof/>
              </w:rPr>
              <w:t>8</w:t>
            </w:r>
            <w:r w:rsidRPr="0067546D">
              <w:rPr>
                <w:bCs/>
                <w:sz w:val="24"/>
                <w:szCs w:val="24"/>
              </w:rPr>
              <w:fldChar w:fldCharType="end"/>
            </w:r>
          </w:p>
        </w:sdtContent>
      </w:sdt>
    </w:sdtContent>
  </w:sdt>
  <w:p w14:paraId="39D13580" w14:textId="77777777" w:rsidR="0067546D" w:rsidRDefault="0067546D">
    <w:pPr>
      <w:pStyle w:val="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7A3DD70A" w14:textId="77777777" w:rsidR="00C80A8A" w:rsidRDefault="00C80A8A" w:rsidP="0067546D">
      <w:pPr>
        <w:spacing w:after="0" w:line="240" w:lineRule="auto"/>
      </w:pPr>
      <w:r>
        <w:separator/>
      </w:r>
    </w:p>
  </w:footnote>
  <w:footnote w:type="continuationSeparator" w:id="0">
    <w:p w14:paraId="1F8E6CC5" w14:textId="77777777" w:rsidR="00C80A8A" w:rsidRDefault="00C80A8A" w:rsidP="0067546D">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4C76594"/>
    <w:multiLevelType w:val="hybridMultilevel"/>
    <w:tmpl w:val="E8A6C25C"/>
    <w:lvl w:ilvl="0" w:tplc="203AA31C">
      <w:start w:val="9"/>
      <w:numFmt w:val="bullet"/>
      <w:lvlText w:val=""/>
      <w:lvlJc w:val="left"/>
      <w:pPr>
        <w:ind w:left="720" w:hanging="360"/>
      </w:pPr>
      <w:rPr>
        <w:rFonts w:ascii="Symbol" w:eastAsiaTheme="minorHAnsi" w:hAnsi="Symbol" w:cs="Times New Roman"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
    <w:nsid w:val="08734417"/>
    <w:multiLevelType w:val="hybridMultilevel"/>
    <w:tmpl w:val="227EC73E"/>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
    <w:nsid w:val="0AB5756B"/>
    <w:multiLevelType w:val="hybridMultilevel"/>
    <w:tmpl w:val="92625D2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3">
    <w:nsid w:val="0DAD5ECD"/>
    <w:multiLevelType w:val="hybridMultilevel"/>
    <w:tmpl w:val="55CAB4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4">
    <w:nsid w:val="10A77705"/>
    <w:multiLevelType w:val="hybridMultilevel"/>
    <w:tmpl w:val="7C740B7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5">
    <w:nsid w:val="1E013F27"/>
    <w:multiLevelType w:val="hybridMultilevel"/>
    <w:tmpl w:val="E29AC58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6">
    <w:nsid w:val="1E247BAF"/>
    <w:multiLevelType w:val="hybridMultilevel"/>
    <w:tmpl w:val="5BB0D562"/>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7">
    <w:nsid w:val="22611A79"/>
    <w:multiLevelType w:val="hybridMultilevel"/>
    <w:tmpl w:val="FCE6BCC6"/>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8">
    <w:nsid w:val="25CE7F2A"/>
    <w:multiLevelType w:val="hybridMultilevel"/>
    <w:tmpl w:val="1B2848DC"/>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9">
    <w:nsid w:val="2AE3042B"/>
    <w:multiLevelType w:val="hybridMultilevel"/>
    <w:tmpl w:val="C4B2836C"/>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0">
    <w:nsid w:val="340A21B7"/>
    <w:multiLevelType w:val="hybridMultilevel"/>
    <w:tmpl w:val="31BC41D6"/>
    <w:lvl w:ilvl="0" w:tplc="3F16BA28">
      <w:start w:val="1"/>
      <w:numFmt w:val="decimal"/>
      <w:lvlText w:val="%1."/>
      <w:lvlJc w:val="left"/>
      <w:pPr>
        <w:ind w:left="720" w:hanging="360"/>
      </w:pPr>
      <w:rPr>
        <w:rFonts w:ascii="Georgia" w:hAnsi="Georgia" w:hint="default"/>
        <w:sz w:val="28"/>
        <w:szCs w:val="28"/>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1">
    <w:nsid w:val="396C24A2"/>
    <w:multiLevelType w:val="hybridMultilevel"/>
    <w:tmpl w:val="F2600E24"/>
    <w:lvl w:ilvl="0" w:tplc="BF3E4E6C">
      <w:start w:val="1"/>
      <w:numFmt w:val="decimal"/>
      <w:lvlText w:val="%1."/>
      <w:lvlJc w:val="left"/>
      <w:pPr>
        <w:ind w:left="720" w:hanging="360"/>
      </w:pPr>
      <w:rPr>
        <w:rFonts w:asciiTheme="minorHAnsi" w:eastAsiaTheme="minorHAnsi" w:hAnsiTheme="minorHAnsi" w:cstheme="minorBid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2">
    <w:nsid w:val="3F74086E"/>
    <w:multiLevelType w:val="hybridMultilevel"/>
    <w:tmpl w:val="0FFE049E"/>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3">
    <w:nsid w:val="405E2619"/>
    <w:multiLevelType w:val="hybridMultilevel"/>
    <w:tmpl w:val="FDC2C248"/>
    <w:lvl w:ilvl="0" w:tplc="82929086">
      <w:numFmt w:val="bullet"/>
      <w:lvlText w:val=""/>
      <w:lvlJc w:val="left"/>
      <w:pPr>
        <w:ind w:left="720" w:hanging="360"/>
      </w:pPr>
      <w:rPr>
        <w:rFonts w:ascii="Symbol" w:eastAsiaTheme="minorHAns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4">
    <w:nsid w:val="43096997"/>
    <w:multiLevelType w:val="hybridMultilevel"/>
    <w:tmpl w:val="30E41428"/>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5">
    <w:nsid w:val="47141517"/>
    <w:multiLevelType w:val="hybridMultilevel"/>
    <w:tmpl w:val="A85C538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16">
    <w:nsid w:val="4BA242FF"/>
    <w:multiLevelType w:val="hybridMultilevel"/>
    <w:tmpl w:val="E4981994"/>
    <w:lvl w:ilvl="0" w:tplc="04250001">
      <w:start w:val="1"/>
      <w:numFmt w:val="bullet"/>
      <w:lvlText w:val=""/>
      <w:lvlJc w:val="left"/>
      <w:pPr>
        <w:ind w:left="780" w:hanging="360"/>
      </w:pPr>
      <w:rPr>
        <w:rFonts w:ascii="Symbol" w:hAnsi="Symbol" w:hint="default"/>
      </w:rPr>
    </w:lvl>
    <w:lvl w:ilvl="1" w:tplc="04250003" w:tentative="1">
      <w:start w:val="1"/>
      <w:numFmt w:val="bullet"/>
      <w:lvlText w:val="o"/>
      <w:lvlJc w:val="left"/>
      <w:pPr>
        <w:ind w:left="1500" w:hanging="360"/>
      </w:pPr>
      <w:rPr>
        <w:rFonts w:ascii="Courier New" w:hAnsi="Courier New" w:cs="Courier New" w:hint="default"/>
      </w:rPr>
    </w:lvl>
    <w:lvl w:ilvl="2" w:tplc="04250005" w:tentative="1">
      <w:start w:val="1"/>
      <w:numFmt w:val="bullet"/>
      <w:lvlText w:val=""/>
      <w:lvlJc w:val="left"/>
      <w:pPr>
        <w:ind w:left="2220" w:hanging="360"/>
      </w:pPr>
      <w:rPr>
        <w:rFonts w:ascii="Wingdings" w:hAnsi="Wingdings" w:hint="default"/>
      </w:rPr>
    </w:lvl>
    <w:lvl w:ilvl="3" w:tplc="04250001" w:tentative="1">
      <w:start w:val="1"/>
      <w:numFmt w:val="bullet"/>
      <w:lvlText w:val=""/>
      <w:lvlJc w:val="left"/>
      <w:pPr>
        <w:ind w:left="2940" w:hanging="360"/>
      </w:pPr>
      <w:rPr>
        <w:rFonts w:ascii="Symbol" w:hAnsi="Symbol" w:hint="default"/>
      </w:rPr>
    </w:lvl>
    <w:lvl w:ilvl="4" w:tplc="04250003" w:tentative="1">
      <w:start w:val="1"/>
      <w:numFmt w:val="bullet"/>
      <w:lvlText w:val="o"/>
      <w:lvlJc w:val="left"/>
      <w:pPr>
        <w:ind w:left="3660" w:hanging="360"/>
      </w:pPr>
      <w:rPr>
        <w:rFonts w:ascii="Courier New" w:hAnsi="Courier New" w:cs="Courier New" w:hint="default"/>
      </w:rPr>
    </w:lvl>
    <w:lvl w:ilvl="5" w:tplc="04250005" w:tentative="1">
      <w:start w:val="1"/>
      <w:numFmt w:val="bullet"/>
      <w:lvlText w:val=""/>
      <w:lvlJc w:val="left"/>
      <w:pPr>
        <w:ind w:left="4380" w:hanging="360"/>
      </w:pPr>
      <w:rPr>
        <w:rFonts w:ascii="Wingdings" w:hAnsi="Wingdings" w:hint="default"/>
      </w:rPr>
    </w:lvl>
    <w:lvl w:ilvl="6" w:tplc="04250001" w:tentative="1">
      <w:start w:val="1"/>
      <w:numFmt w:val="bullet"/>
      <w:lvlText w:val=""/>
      <w:lvlJc w:val="left"/>
      <w:pPr>
        <w:ind w:left="5100" w:hanging="360"/>
      </w:pPr>
      <w:rPr>
        <w:rFonts w:ascii="Symbol" w:hAnsi="Symbol" w:hint="default"/>
      </w:rPr>
    </w:lvl>
    <w:lvl w:ilvl="7" w:tplc="04250003" w:tentative="1">
      <w:start w:val="1"/>
      <w:numFmt w:val="bullet"/>
      <w:lvlText w:val="o"/>
      <w:lvlJc w:val="left"/>
      <w:pPr>
        <w:ind w:left="5820" w:hanging="360"/>
      </w:pPr>
      <w:rPr>
        <w:rFonts w:ascii="Courier New" w:hAnsi="Courier New" w:cs="Courier New" w:hint="default"/>
      </w:rPr>
    </w:lvl>
    <w:lvl w:ilvl="8" w:tplc="04250005" w:tentative="1">
      <w:start w:val="1"/>
      <w:numFmt w:val="bullet"/>
      <w:lvlText w:val=""/>
      <w:lvlJc w:val="left"/>
      <w:pPr>
        <w:ind w:left="6540" w:hanging="360"/>
      </w:pPr>
      <w:rPr>
        <w:rFonts w:ascii="Wingdings" w:hAnsi="Wingdings" w:hint="default"/>
      </w:rPr>
    </w:lvl>
  </w:abstractNum>
  <w:abstractNum w:abstractNumId="17">
    <w:nsid w:val="50371D00"/>
    <w:multiLevelType w:val="hybridMultilevel"/>
    <w:tmpl w:val="A2F2AE58"/>
    <w:lvl w:ilvl="0" w:tplc="0425000F">
      <w:start w:val="1"/>
      <w:numFmt w:val="decimal"/>
      <w:lvlText w:val="%1."/>
      <w:lvlJc w:val="left"/>
      <w:pPr>
        <w:ind w:left="720" w:hanging="360"/>
      </w:p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18">
    <w:nsid w:val="58AE411D"/>
    <w:multiLevelType w:val="hybridMultilevel"/>
    <w:tmpl w:val="BF7A2E58"/>
    <w:lvl w:ilvl="0" w:tplc="A558C582">
      <w:numFmt w:val="bullet"/>
      <w:lvlText w:val=""/>
      <w:lvlJc w:val="left"/>
      <w:pPr>
        <w:ind w:left="720" w:hanging="360"/>
      </w:pPr>
      <w:rPr>
        <w:rFonts w:ascii="Symbol" w:eastAsia="Calibri" w:hAnsi="Symbol" w:cs="Times New Roman"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19">
    <w:nsid w:val="59CF295E"/>
    <w:multiLevelType w:val="hybridMultilevel"/>
    <w:tmpl w:val="909636BA"/>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0">
    <w:nsid w:val="5A80203D"/>
    <w:multiLevelType w:val="hybridMultilevel"/>
    <w:tmpl w:val="D0886938"/>
    <w:lvl w:ilvl="0" w:tplc="0425000F">
      <w:start w:val="1"/>
      <w:numFmt w:val="decimal"/>
      <w:lvlText w:val="%1."/>
      <w:lvlJc w:val="left"/>
      <w:pPr>
        <w:ind w:left="720" w:hanging="360"/>
      </w:pPr>
      <w:rPr>
        <w:rFonts w:hint="default"/>
      </w:rPr>
    </w:lvl>
    <w:lvl w:ilvl="1" w:tplc="04250019">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1">
    <w:nsid w:val="5B5D5205"/>
    <w:multiLevelType w:val="hybridMultilevel"/>
    <w:tmpl w:val="F5FC4EFE"/>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2">
    <w:nsid w:val="5BFD4AD4"/>
    <w:multiLevelType w:val="hybridMultilevel"/>
    <w:tmpl w:val="C2609034"/>
    <w:lvl w:ilvl="0" w:tplc="04250001">
      <w:start w:val="1"/>
      <w:numFmt w:val="bullet"/>
      <w:lvlText w:val=""/>
      <w:lvlJc w:val="left"/>
      <w:pPr>
        <w:ind w:left="720" w:hanging="360"/>
      </w:pPr>
      <w:rPr>
        <w:rFonts w:ascii="Symbol" w:hAnsi="Symbol" w:hint="default"/>
      </w:rPr>
    </w:lvl>
    <w:lvl w:ilvl="1" w:tplc="04250003">
      <w:start w:val="1"/>
      <w:numFmt w:val="bullet"/>
      <w:lvlText w:val="o"/>
      <w:lvlJc w:val="left"/>
      <w:pPr>
        <w:ind w:left="1440" w:hanging="360"/>
      </w:pPr>
      <w:rPr>
        <w:rFonts w:ascii="Courier New" w:hAnsi="Courier New" w:cs="Courier New" w:hint="default"/>
      </w:rPr>
    </w:lvl>
    <w:lvl w:ilvl="2" w:tplc="04250005">
      <w:start w:val="1"/>
      <w:numFmt w:val="bullet"/>
      <w:lvlText w:val=""/>
      <w:lvlJc w:val="left"/>
      <w:pPr>
        <w:ind w:left="2160" w:hanging="360"/>
      </w:pPr>
      <w:rPr>
        <w:rFonts w:ascii="Wingdings" w:hAnsi="Wingdings" w:hint="default"/>
      </w:rPr>
    </w:lvl>
    <w:lvl w:ilvl="3" w:tplc="04250001">
      <w:start w:val="1"/>
      <w:numFmt w:val="bullet"/>
      <w:lvlText w:val=""/>
      <w:lvlJc w:val="left"/>
      <w:pPr>
        <w:ind w:left="2880" w:hanging="360"/>
      </w:pPr>
      <w:rPr>
        <w:rFonts w:ascii="Symbol" w:hAnsi="Symbol" w:hint="default"/>
      </w:rPr>
    </w:lvl>
    <w:lvl w:ilvl="4" w:tplc="04250003">
      <w:start w:val="1"/>
      <w:numFmt w:val="bullet"/>
      <w:lvlText w:val="o"/>
      <w:lvlJc w:val="left"/>
      <w:pPr>
        <w:ind w:left="3600" w:hanging="360"/>
      </w:pPr>
      <w:rPr>
        <w:rFonts w:ascii="Courier New" w:hAnsi="Courier New" w:cs="Courier New" w:hint="default"/>
      </w:rPr>
    </w:lvl>
    <w:lvl w:ilvl="5" w:tplc="04250005">
      <w:start w:val="1"/>
      <w:numFmt w:val="bullet"/>
      <w:lvlText w:val=""/>
      <w:lvlJc w:val="left"/>
      <w:pPr>
        <w:ind w:left="4320" w:hanging="360"/>
      </w:pPr>
      <w:rPr>
        <w:rFonts w:ascii="Wingdings" w:hAnsi="Wingdings" w:hint="default"/>
      </w:rPr>
    </w:lvl>
    <w:lvl w:ilvl="6" w:tplc="04250001">
      <w:start w:val="1"/>
      <w:numFmt w:val="bullet"/>
      <w:lvlText w:val=""/>
      <w:lvlJc w:val="left"/>
      <w:pPr>
        <w:ind w:left="5040" w:hanging="360"/>
      </w:pPr>
      <w:rPr>
        <w:rFonts w:ascii="Symbol" w:hAnsi="Symbol" w:hint="default"/>
      </w:rPr>
    </w:lvl>
    <w:lvl w:ilvl="7" w:tplc="04250003">
      <w:start w:val="1"/>
      <w:numFmt w:val="bullet"/>
      <w:lvlText w:val="o"/>
      <w:lvlJc w:val="left"/>
      <w:pPr>
        <w:ind w:left="5760" w:hanging="360"/>
      </w:pPr>
      <w:rPr>
        <w:rFonts w:ascii="Courier New" w:hAnsi="Courier New" w:cs="Courier New" w:hint="default"/>
      </w:rPr>
    </w:lvl>
    <w:lvl w:ilvl="8" w:tplc="04250005">
      <w:start w:val="1"/>
      <w:numFmt w:val="bullet"/>
      <w:lvlText w:val=""/>
      <w:lvlJc w:val="left"/>
      <w:pPr>
        <w:ind w:left="6480" w:hanging="360"/>
      </w:pPr>
      <w:rPr>
        <w:rFonts w:ascii="Wingdings" w:hAnsi="Wingdings" w:hint="default"/>
      </w:rPr>
    </w:lvl>
  </w:abstractNum>
  <w:abstractNum w:abstractNumId="23">
    <w:nsid w:val="6F4D1EBB"/>
    <w:multiLevelType w:val="hybridMultilevel"/>
    <w:tmpl w:val="43CE9E5A"/>
    <w:lvl w:ilvl="0" w:tplc="0425000F">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4">
    <w:nsid w:val="701B1E9B"/>
    <w:multiLevelType w:val="hybridMultilevel"/>
    <w:tmpl w:val="C3728E5C"/>
    <w:lvl w:ilvl="0" w:tplc="04250001">
      <w:start w:val="1"/>
      <w:numFmt w:val="bullet"/>
      <w:lvlText w:val=""/>
      <w:lvlJc w:val="left"/>
      <w:pPr>
        <w:ind w:left="720" w:hanging="360"/>
      </w:pPr>
      <w:rPr>
        <w:rFonts w:ascii="Symbol" w:hAnsi="Symbol"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5">
    <w:nsid w:val="70897DDB"/>
    <w:multiLevelType w:val="hybridMultilevel"/>
    <w:tmpl w:val="6B6ED632"/>
    <w:lvl w:ilvl="0" w:tplc="04250011">
      <w:start w:val="1"/>
      <w:numFmt w:val="decimal"/>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6">
    <w:nsid w:val="718017D5"/>
    <w:multiLevelType w:val="hybridMultilevel"/>
    <w:tmpl w:val="FA4A77CC"/>
    <w:lvl w:ilvl="0" w:tplc="0425000F">
      <w:start w:val="1"/>
      <w:numFmt w:val="decimal"/>
      <w:lvlText w:val="%1."/>
      <w:lvlJc w:val="left"/>
      <w:pPr>
        <w:ind w:left="720" w:hanging="360"/>
      </w:pPr>
      <w:rPr>
        <w:rFonts w:hint="default"/>
      </w:rPr>
    </w:lvl>
    <w:lvl w:ilvl="1" w:tplc="04250003" w:tentative="1">
      <w:start w:val="1"/>
      <w:numFmt w:val="bullet"/>
      <w:lvlText w:val="o"/>
      <w:lvlJc w:val="left"/>
      <w:pPr>
        <w:ind w:left="1440" w:hanging="360"/>
      </w:pPr>
      <w:rPr>
        <w:rFonts w:ascii="Courier New" w:hAnsi="Courier New" w:cs="Courier New" w:hint="default"/>
      </w:rPr>
    </w:lvl>
    <w:lvl w:ilvl="2" w:tplc="04250005" w:tentative="1">
      <w:start w:val="1"/>
      <w:numFmt w:val="bullet"/>
      <w:lvlText w:val=""/>
      <w:lvlJc w:val="left"/>
      <w:pPr>
        <w:ind w:left="2160" w:hanging="360"/>
      </w:pPr>
      <w:rPr>
        <w:rFonts w:ascii="Wingdings" w:hAnsi="Wingdings" w:hint="default"/>
      </w:rPr>
    </w:lvl>
    <w:lvl w:ilvl="3" w:tplc="04250001" w:tentative="1">
      <w:start w:val="1"/>
      <w:numFmt w:val="bullet"/>
      <w:lvlText w:val=""/>
      <w:lvlJc w:val="left"/>
      <w:pPr>
        <w:ind w:left="2880" w:hanging="360"/>
      </w:pPr>
      <w:rPr>
        <w:rFonts w:ascii="Symbol" w:hAnsi="Symbol" w:hint="default"/>
      </w:rPr>
    </w:lvl>
    <w:lvl w:ilvl="4" w:tplc="04250003" w:tentative="1">
      <w:start w:val="1"/>
      <w:numFmt w:val="bullet"/>
      <w:lvlText w:val="o"/>
      <w:lvlJc w:val="left"/>
      <w:pPr>
        <w:ind w:left="3600" w:hanging="360"/>
      </w:pPr>
      <w:rPr>
        <w:rFonts w:ascii="Courier New" w:hAnsi="Courier New" w:cs="Courier New" w:hint="default"/>
      </w:rPr>
    </w:lvl>
    <w:lvl w:ilvl="5" w:tplc="04250005" w:tentative="1">
      <w:start w:val="1"/>
      <w:numFmt w:val="bullet"/>
      <w:lvlText w:val=""/>
      <w:lvlJc w:val="left"/>
      <w:pPr>
        <w:ind w:left="4320" w:hanging="360"/>
      </w:pPr>
      <w:rPr>
        <w:rFonts w:ascii="Wingdings" w:hAnsi="Wingdings" w:hint="default"/>
      </w:rPr>
    </w:lvl>
    <w:lvl w:ilvl="6" w:tplc="04250001" w:tentative="1">
      <w:start w:val="1"/>
      <w:numFmt w:val="bullet"/>
      <w:lvlText w:val=""/>
      <w:lvlJc w:val="left"/>
      <w:pPr>
        <w:ind w:left="5040" w:hanging="360"/>
      </w:pPr>
      <w:rPr>
        <w:rFonts w:ascii="Symbol" w:hAnsi="Symbol" w:hint="default"/>
      </w:rPr>
    </w:lvl>
    <w:lvl w:ilvl="7" w:tplc="04250003" w:tentative="1">
      <w:start w:val="1"/>
      <w:numFmt w:val="bullet"/>
      <w:lvlText w:val="o"/>
      <w:lvlJc w:val="left"/>
      <w:pPr>
        <w:ind w:left="5760" w:hanging="360"/>
      </w:pPr>
      <w:rPr>
        <w:rFonts w:ascii="Courier New" w:hAnsi="Courier New" w:cs="Courier New" w:hint="default"/>
      </w:rPr>
    </w:lvl>
    <w:lvl w:ilvl="8" w:tplc="04250005" w:tentative="1">
      <w:start w:val="1"/>
      <w:numFmt w:val="bullet"/>
      <w:lvlText w:val=""/>
      <w:lvlJc w:val="left"/>
      <w:pPr>
        <w:ind w:left="6480" w:hanging="360"/>
      </w:pPr>
      <w:rPr>
        <w:rFonts w:ascii="Wingdings" w:hAnsi="Wingdings" w:hint="default"/>
      </w:rPr>
    </w:lvl>
  </w:abstractNum>
  <w:abstractNum w:abstractNumId="27">
    <w:nsid w:val="785529E9"/>
    <w:multiLevelType w:val="hybridMultilevel"/>
    <w:tmpl w:val="4A6C8CDA"/>
    <w:lvl w:ilvl="0" w:tplc="12E05D22">
      <w:start w:val="1"/>
      <w:numFmt w:val="decimal"/>
      <w:lvlText w:val="%1."/>
      <w:lvlJc w:val="left"/>
      <w:pPr>
        <w:ind w:left="720" w:hanging="360"/>
      </w:pPr>
      <w:rPr>
        <w:rFonts w:cstheme="minorBidi" w:hint="default"/>
        <w:i/>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8">
    <w:nsid w:val="7D265C73"/>
    <w:multiLevelType w:val="hybridMultilevel"/>
    <w:tmpl w:val="0BEEF8A8"/>
    <w:lvl w:ilvl="0" w:tplc="04250017">
      <w:start w:val="1"/>
      <w:numFmt w:val="lowerLetter"/>
      <w:lvlText w:val="%1)"/>
      <w:lvlJc w:val="left"/>
      <w:pPr>
        <w:ind w:left="720" w:hanging="360"/>
      </w:pPr>
      <w:rPr>
        <w:rFonts w:hint="default"/>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abstractNum w:abstractNumId="29">
    <w:nsid w:val="7E317618"/>
    <w:multiLevelType w:val="hybridMultilevel"/>
    <w:tmpl w:val="F216DBE2"/>
    <w:lvl w:ilvl="0" w:tplc="51FEFE22">
      <w:start w:val="1"/>
      <w:numFmt w:val="decimal"/>
      <w:lvlText w:val="%1."/>
      <w:lvlJc w:val="left"/>
      <w:pPr>
        <w:ind w:left="720" w:hanging="360"/>
      </w:pPr>
      <w:rPr>
        <w:rFonts w:hint="default"/>
        <w:sz w:val="22"/>
      </w:rPr>
    </w:lvl>
    <w:lvl w:ilvl="1" w:tplc="04250019" w:tentative="1">
      <w:start w:val="1"/>
      <w:numFmt w:val="lowerLetter"/>
      <w:lvlText w:val="%2."/>
      <w:lvlJc w:val="left"/>
      <w:pPr>
        <w:ind w:left="1440" w:hanging="360"/>
      </w:pPr>
    </w:lvl>
    <w:lvl w:ilvl="2" w:tplc="0425001B" w:tentative="1">
      <w:start w:val="1"/>
      <w:numFmt w:val="lowerRoman"/>
      <w:lvlText w:val="%3."/>
      <w:lvlJc w:val="right"/>
      <w:pPr>
        <w:ind w:left="2160" w:hanging="180"/>
      </w:pPr>
    </w:lvl>
    <w:lvl w:ilvl="3" w:tplc="0425000F" w:tentative="1">
      <w:start w:val="1"/>
      <w:numFmt w:val="decimal"/>
      <w:lvlText w:val="%4."/>
      <w:lvlJc w:val="left"/>
      <w:pPr>
        <w:ind w:left="2880" w:hanging="360"/>
      </w:pPr>
    </w:lvl>
    <w:lvl w:ilvl="4" w:tplc="04250019" w:tentative="1">
      <w:start w:val="1"/>
      <w:numFmt w:val="lowerLetter"/>
      <w:lvlText w:val="%5."/>
      <w:lvlJc w:val="left"/>
      <w:pPr>
        <w:ind w:left="3600" w:hanging="360"/>
      </w:pPr>
    </w:lvl>
    <w:lvl w:ilvl="5" w:tplc="0425001B" w:tentative="1">
      <w:start w:val="1"/>
      <w:numFmt w:val="lowerRoman"/>
      <w:lvlText w:val="%6."/>
      <w:lvlJc w:val="right"/>
      <w:pPr>
        <w:ind w:left="4320" w:hanging="180"/>
      </w:pPr>
    </w:lvl>
    <w:lvl w:ilvl="6" w:tplc="0425000F" w:tentative="1">
      <w:start w:val="1"/>
      <w:numFmt w:val="decimal"/>
      <w:lvlText w:val="%7."/>
      <w:lvlJc w:val="left"/>
      <w:pPr>
        <w:ind w:left="5040" w:hanging="360"/>
      </w:pPr>
    </w:lvl>
    <w:lvl w:ilvl="7" w:tplc="04250019" w:tentative="1">
      <w:start w:val="1"/>
      <w:numFmt w:val="lowerLetter"/>
      <w:lvlText w:val="%8."/>
      <w:lvlJc w:val="left"/>
      <w:pPr>
        <w:ind w:left="5760" w:hanging="360"/>
      </w:pPr>
    </w:lvl>
    <w:lvl w:ilvl="8" w:tplc="0425001B" w:tentative="1">
      <w:start w:val="1"/>
      <w:numFmt w:val="lowerRoman"/>
      <w:lvlText w:val="%9."/>
      <w:lvlJc w:val="right"/>
      <w:pPr>
        <w:ind w:left="6480" w:hanging="180"/>
      </w:pPr>
    </w:lvl>
  </w:abstractNum>
  <w:num w:numId="1">
    <w:abstractNumId w:val="24"/>
  </w:num>
  <w:num w:numId="2">
    <w:abstractNumId w:val="26"/>
  </w:num>
  <w:num w:numId="3">
    <w:abstractNumId w:val="4"/>
  </w:num>
  <w:num w:numId="4">
    <w:abstractNumId w:val="0"/>
  </w:num>
  <w:num w:numId="5">
    <w:abstractNumId w:val="9"/>
  </w:num>
  <w:num w:numId="6">
    <w:abstractNumId w:val="19"/>
  </w:num>
  <w:num w:numId="7">
    <w:abstractNumId w:val="14"/>
  </w:num>
  <w:num w:numId="8">
    <w:abstractNumId w:val="15"/>
  </w:num>
  <w:num w:numId="9">
    <w:abstractNumId w:val="6"/>
  </w:num>
  <w:num w:numId="10">
    <w:abstractNumId w:val="8"/>
  </w:num>
  <w:num w:numId="11">
    <w:abstractNumId w:val="3"/>
  </w:num>
  <w:num w:numId="12">
    <w:abstractNumId w:val="10"/>
  </w:num>
  <w:num w:numId="13">
    <w:abstractNumId w:val="17"/>
  </w:num>
  <w:num w:numId="14">
    <w:abstractNumId w:val="5"/>
  </w:num>
  <w:num w:numId="15">
    <w:abstractNumId w:val="23"/>
  </w:num>
  <w:num w:numId="16">
    <w:abstractNumId w:val="18"/>
  </w:num>
  <w:num w:numId="17">
    <w:abstractNumId w:val="11"/>
  </w:num>
  <w:num w:numId="18">
    <w:abstractNumId w:val="22"/>
  </w:num>
  <w:num w:numId="19">
    <w:abstractNumId w:val="27"/>
  </w:num>
  <w:num w:numId="20">
    <w:abstractNumId w:val="29"/>
  </w:num>
  <w:num w:numId="21">
    <w:abstractNumId w:val="13"/>
  </w:num>
  <w:num w:numId="22">
    <w:abstractNumId w:val="20"/>
  </w:num>
  <w:num w:numId="23">
    <w:abstractNumId w:val="2"/>
  </w:num>
  <w:num w:numId="24">
    <w:abstractNumId w:val="12"/>
  </w:num>
  <w:num w:numId="25">
    <w:abstractNumId w:val="16"/>
  </w:num>
  <w:num w:numId="26">
    <w:abstractNumId w:val="25"/>
  </w:num>
  <w:num w:numId="27">
    <w:abstractNumId w:val="21"/>
  </w:num>
  <w:num w:numId="28">
    <w:abstractNumId w:val="7"/>
  </w:num>
  <w:num w:numId="29">
    <w:abstractNumId w:val="28"/>
  </w:num>
  <w:num w:numId="30">
    <w:abstractNumId w:val="1"/>
  </w:num>
</w:numbering>
</file>

<file path=word/people.xml><?xml version="1.0" encoding="utf-8"?>
<w15:people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15:person w15:author="Erki Uus">
    <w15:presenceInfo w15:providerId="AD" w15:userId="S-1-5-21-2438877578-3374005517-1190125741-69183"/>
  </w15:person>
</w15:people>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trackRevisions/>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6D1327"/>
    <w:rsid w:val="00013E3C"/>
    <w:rsid w:val="00027808"/>
    <w:rsid w:val="00083731"/>
    <w:rsid w:val="0009522A"/>
    <w:rsid w:val="000A6E41"/>
    <w:rsid w:val="00104E43"/>
    <w:rsid w:val="00155579"/>
    <w:rsid w:val="00170655"/>
    <w:rsid w:val="00176F99"/>
    <w:rsid w:val="0018099B"/>
    <w:rsid w:val="0018221B"/>
    <w:rsid w:val="00192F4F"/>
    <w:rsid w:val="0019736F"/>
    <w:rsid w:val="001C658B"/>
    <w:rsid w:val="001E1C8F"/>
    <w:rsid w:val="0020641B"/>
    <w:rsid w:val="0021151C"/>
    <w:rsid w:val="002115D8"/>
    <w:rsid w:val="00231369"/>
    <w:rsid w:val="002432C3"/>
    <w:rsid w:val="00253F7D"/>
    <w:rsid w:val="0026318D"/>
    <w:rsid w:val="00277FDB"/>
    <w:rsid w:val="002A6584"/>
    <w:rsid w:val="002B7C01"/>
    <w:rsid w:val="002C605E"/>
    <w:rsid w:val="002C6411"/>
    <w:rsid w:val="002F3454"/>
    <w:rsid w:val="002F76A9"/>
    <w:rsid w:val="00304A9D"/>
    <w:rsid w:val="00313188"/>
    <w:rsid w:val="00316401"/>
    <w:rsid w:val="00323827"/>
    <w:rsid w:val="0033112E"/>
    <w:rsid w:val="003400ED"/>
    <w:rsid w:val="003426D6"/>
    <w:rsid w:val="0035300D"/>
    <w:rsid w:val="00391090"/>
    <w:rsid w:val="00392D28"/>
    <w:rsid w:val="003A032D"/>
    <w:rsid w:val="003A34A6"/>
    <w:rsid w:val="003C289C"/>
    <w:rsid w:val="003E1589"/>
    <w:rsid w:val="003F0D3C"/>
    <w:rsid w:val="003F6318"/>
    <w:rsid w:val="004052C8"/>
    <w:rsid w:val="00411E66"/>
    <w:rsid w:val="0041617C"/>
    <w:rsid w:val="004209DE"/>
    <w:rsid w:val="00436F66"/>
    <w:rsid w:val="00452290"/>
    <w:rsid w:val="0046191C"/>
    <w:rsid w:val="00497B31"/>
    <w:rsid w:val="004B0ED3"/>
    <w:rsid w:val="004B0EFB"/>
    <w:rsid w:val="004E263D"/>
    <w:rsid w:val="004E7152"/>
    <w:rsid w:val="004F21A3"/>
    <w:rsid w:val="00516B68"/>
    <w:rsid w:val="00517DBC"/>
    <w:rsid w:val="00530113"/>
    <w:rsid w:val="00534747"/>
    <w:rsid w:val="0054069A"/>
    <w:rsid w:val="005737B8"/>
    <w:rsid w:val="00587940"/>
    <w:rsid w:val="005B71D0"/>
    <w:rsid w:val="005C15AD"/>
    <w:rsid w:val="005D1CBC"/>
    <w:rsid w:val="005D7F06"/>
    <w:rsid w:val="005E05B4"/>
    <w:rsid w:val="005E5D7D"/>
    <w:rsid w:val="005F754D"/>
    <w:rsid w:val="0061085A"/>
    <w:rsid w:val="00612784"/>
    <w:rsid w:val="00614EB6"/>
    <w:rsid w:val="0067546D"/>
    <w:rsid w:val="00694401"/>
    <w:rsid w:val="006D1327"/>
    <w:rsid w:val="006E3F86"/>
    <w:rsid w:val="00701DA2"/>
    <w:rsid w:val="007021F4"/>
    <w:rsid w:val="007037DF"/>
    <w:rsid w:val="00710F1B"/>
    <w:rsid w:val="00720A04"/>
    <w:rsid w:val="00762A06"/>
    <w:rsid w:val="00764B37"/>
    <w:rsid w:val="007C01E1"/>
    <w:rsid w:val="007C05D7"/>
    <w:rsid w:val="007D4808"/>
    <w:rsid w:val="007F551D"/>
    <w:rsid w:val="00801ADA"/>
    <w:rsid w:val="008122BA"/>
    <w:rsid w:val="0082522B"/>
    <w:rsid w:val="008403E6"/>
    <w:rsid w:val="00841FF5"/>
    <w:rsid w:val="0085706B"/>
    <w:rsid w:val="00863845"/>
    <w:rsid w:val="0087435F"/>
    <w:rsid w:val="008840EA"/>
    <w:rsid w:val="008C3F02"/>
    <w:rsid w:val="008D3B66"/>
    <w:rsid w:val="008D7981"/>
    <w:rsid w:val="00915FF7"/>
    <w:rsid w:val="009244A4"/>
    <w:rsid w:val="00924EAA"/>
    <w:rsid w:val="009429CA"/>
    <w:rsid w:val="009508F9"/>
    <w:rsid w:val="00961007"/>
    <w:rsid w:val="00962270"/>
    <w:rsid w:val="00995993"/>
    <w:rsid w:val="009D5FD6"/>
    <w:rsid w:val="00A27433"/>
    <w:rsid w:val="00A52916"/>
    <w:rsid w:val="00A60696"/>
    <w:rsid w:val="00A6769F"/>
    <w:rsid w:val="00A71E3E"/>
    <w:rsid w:val="00A82092"/>
    <w:rsid w:val="00AA380A"/>
    <w:rsid w:val="00AB4AE7"/>
    <w:rsid w:val="00AE1AB4"/>
    <w:rsid w:val="00AF133A"/>
    <w:rsid w:val="00B10480"/>
    <w:rsid w:val="00B12623"/>
    <w:rsid w:val="00B17870"/>
    <w:rsid w:val="00B304DA"/>
    <w:rsid w:val="00B37434"/>
    <w:rsid w:val="00B64FFC"/>
    <w:rsid w:val="00B93917"/>
    <w:rsid w:val="00BA28D1"/>
    <w:rsid w:val="00BA3D07"/>
    <w:rsid w:val="00BA4686"/>
    <w:rsid w:val="00BB117F"/>
    <w:rsid w:val="00BB41EC"/>
    <w:rsid w:val="00BB69ED"/>
    <w:rsid w:val="00BF353A"/>
    <w:rsid w:val="00C05770"/>
    <w:rsid w:val="00C16D1C"/>
    <w:rsid w:val="00C408DB"/>
    <w:rsid w:val="00C52D34"/>
    <w:rsid w:val="00C70CD3"/>
    <w:rsid w:val="00C761B1"/>
    <w:rsid w:val="00C80A8A"/>
    <w:rsid w:val="00C813C7"/>
    <w:rsid w:val="00C91CFC"/>
    <w:rsid w:val="00CA4CAE"/>
    <w:rsid w:val="00CA534E"/>
    <w:rsid w:val="00CC30BD"/>
    <w:rsid w:val="00CD2914"/>
    <w:rsid w:val="00CF4C9A"/>
    <w:rsid w:val="00CF6811"/>
    <w:rsid w:val="00CF724E"/>
    <w:rsid w:val="00D0308F"/>
    <w:rsid w:val="00D21DA2"/>
    <w:rsid w:val="00D273A8"/>
    <w:rsid w:val="00D31452"/>
    <w:rsid w:val="00D35F6D"/>
    <w:rsid w:val="00D43A43"/>
    <w:rsid w:val="00D46514"/>
    <w:rsid w:val="00D4753D"/>
    <w:rsid w:val="00D56812"/>
    <w:rsid w:val="00D760F9"/>
    <w:rsid w:val="00D96E45"/>
    <w:rsid w:val="00DA559D"/>
    <w:rsid w:val="00DB6CBD"/>
    <w:rsid w:val="00DB72AB"/>
    <w:rsid w:val="00E439E3"/>
    <w:rsid w:val="00E6173A"/>
    <w:rsid w:val="00E76973"/>
    <w:rsid w:val="00E80C38"/>
    <w:rsid w:val="00E84C4C"/>
    <w:rsid w:val="00EB1BC2"/>
    <w:rsid w:val="00EB5A2E"/>
    <w:rsid w:val="00EB6CDF"/>
    <w:rsid w:val="00EF57D1"/>
    <w:rsid w:val="00F04DB6"/>
    <w:rsid w:val="00F063FA"/>
    <w:rsid w:val="00F11552"/>
    <w:rsid w:val="00F11E39"/>
    <w:rsid w:val="00F238B0"/>
    <w:rsid w:val="00F3653E"/>
    <w:rsid w:val="00F52FB0"/>
    <w:rsid w:val="00FA58CB"/>
    <w:rsid w:val="00FB533C"/>
    <w:rsid w:val="00FD3D51"/>
    <w:rsid w:val="00FD4406"/>
  </w:rsids>
  <m:mathPr>
    <m:mathFont m:val="Cambria Math"/>
    <m:brkBin m:val="before"/>
    <m:brkBinSub m:val="--"/>
    <m:smallFrac m:val="0"/>
    <m:dispDef/>
    <m:lMargin m:val="0"/>
    <m:rMargin m:val="0"/>
    <m:defJc m:val="centerGroup"/>
    <m:wrapIndent m:val="1440"/>
    <m:intLim m:val="subSup"/>
    <m:naryLim m:val="undOvr"/>
  </m:mathPr>
  <w:themeFontLang w:val="et-EE"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5619C1E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26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308F"/>
    <w:pPr>
      <w:spacing w:line="240" w:lineRule="auto"/>
      <w:jc w:val="both"/>
      <w:outlineLvl w:val="1"/>
    </w:pPr>
    <w:rPr>
      <w:rFonts w:ascii="Georgia" w:hAnsi="Georgia" w:cs="Arial"/>
      <w:i/>
    </w:rPr>
  </w:style>
  <w:style w:type="paragraph" w:styleId="Heading3">
    <w:name w:val="heading 3"/>
    <w:basedOn w:val="Normal"/>
    <w:next w:val="Normal"/>
    <w:link w:val="Heading3Char"/>
    <w:uiPriority w:val="9"/>
    <w:unhideWhenUsed/>
    <w:qFormat/>
    <w:rsid w:val="003426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426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327"/>
    <w:pPr>
      <w:ind w:left="720"/>
      <w:contextualSpacing/>
    </w:pPr>
  </w:style>
  <w:style w:type="character" w:customStyle="1" w:styleId="Heading2Char">
    <w:name w:val="Heading 2 Char"/>
    <w:basedOn w:val="DefaultParagraphFont"/>
    <w:link w:val="Heading2"/>
    <w:uiPriority w:val="9"/>
    <w:rsid w:val="00D0308F"/>
    <w:rPr>
      <w:rFonts w:ascii="Georgia" w:hAnsi="Georgia" w:cs="Arial"/>
      <w:i/>
    </w:rPr>
  </w:style>
  <w:style w:type="character" w:customStyle="1" w:styleId="Heading1Char">
    <w:name w:val="Heading 1 Char"/>
    <w:basedOn w:val="DefaultParagraphFont"/>
    <w:link w:val="Heading1"/>
    <w:uiPriority w:val="9"/>
    <w:rsid w:val="003426D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3426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426D6"/>
    <w:rPr>
      <w:rFonts w:asciiTheme="majorHAnsi" w:eastAsiaTheme="majorEastAsia" w:hAnsiTheme="majorHAnsi" w:cstheme="majorBidi"/>
      <w:b/>
      <w:bCs/>
      <w:i/>
      <w:iCs/>
      <w:color w:val="4F81BD" w:themeColor="accent1"/>
    </w:rPr>
  </w:style>
  <w:style w:type="paragraph" w:styleId="NoSpacing">
    <w:name w:val="No Spacing"/>
    <w:link w:val="NoSpacingChar"/>
    <w:uiPriority w:val="1"/>
    <w:qFormat/>
    <w:rsid w:val="00D0308F"/>
    <w:pPr>
      <w:spacing w:after="0" w:line="240" w:lineRule="auto"/>
    </w:pPr>
    <w:rPr>
      <w:rFonts w:eastAsiaTheme="minorEastAsia"/>
      <w:lang w:eastAsia="et-EE"/>
    </w:rPr>
  </w:style>
  <w:style w:type="character" w:customStyle="1" w:styleId="NoSpacingChar">
    <w:name w:val="No Spacing Char"/>
    <w:basedOn w:val="DefaultParagraphFont"/>
    <w:link w:val="NoSpacing"/>
    <w:uiPriority w:val="1"/>
    <w:rsid w:val="00D0308F"/>
    <w:rPr>
      <w:rFonts w:eastAsiaTheme="minorEastAsia"/>
      <w:lang w:eastAsia="et-EE"/>
    </w:rPr>
  </w:style>
  <w:style w:type="paragraph" w:styleId="BalloonText">
    <w:name w:val="Balloon Text"/>
    <w:basedOn w:val="Normal"/>
    <w:link w:val="BalloonTextChar"/>
    <w:uiPriority w:val="99"/>
    <w:semiHidden/>
    <w:unhideWhenUsed/>
    <w:rsid w:val="00D03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08F"/>
    <w:rPr>
      <w:rFonts w:ascii="Tahoma" w:hAnsi="Tahoma" w:cs="Tahoma"/>
      <w:sz w:val="16"/>
      <w:szCs w:val="16"/>
    </w:rPr>
  </w:style>
  <w:style w:type="character" w:styleId="Hyperlink">
    <w:name w:val="Hyperlink"/>
    <w:basedOn w:val="DefaultParagraphFont"/>
    <w:uiPriority w:val="99"/>
    <w:unhideWhenUsed/>
    <w:rsid w:val="0026318D"/>
    <w:rPr>
      <w:color w:val="0000FF" w:themeColor="hyperlink"/>
      <w:u w:val="single"/>
    </w:rPr>
  </w:style>
  <w:style w:type="character" w:styleId="CommentReference">
    <w:name w:val="annotation reference"/>
    <w:basedOn w:val="DefaultParagraphFont"/>
    <w:uiPriority w:val="99"/>
    <w:semiHidden/>
    <w:unhideWhenUsed/>
    <w:rsid w:val="00BA28D1"/>
    <w:rPr>
      <w:sz w:val="16"/>
      <w:szCs w:val="16"/>
    </w:rPr>
  </w:style>
  <w:style w:type="paragraph" w:styleId="CommentText">
    <w:name w:val="annotation text"/>
    <w:basedOn w:val="Normal"/>
    <w:link w:val="CommentTextChar"/>
    <w:uiPriority w:val="99"/>
    <w:unhideWhenUsed/>
    <w:rsid w:val="00BA28D1"/>
    <w:pPr>
      <w:spacing w:line="240" w:lineRule="auto"/>
    </w:pPr>
    <w:rPr>
      <w:sz w:val="20"/>
      <w:szCs w:val="20"/>
    </w:rPr>
  </w:style>
  <w:style w:type="character" w:customStyle="1" w:styleId="CommentTextChar">
    <w:name w:val="Comment Text Char"/>
    <w:basedOn w:val="DefaultParagraphFont"/>
    <w:link w:val="CommentText"/>
    <w:uiPriority w:val="99"/>
    <w:rsid w:val="00BA28D1"/>
    <w:rPr>
      <w:sz w:val="20"/>
      <w:szCs w:val="20"/>
    </w:rPr>
  </w:style>
  <w:style w:type="paragraph" w:styleId="CommentSubject">
    <w:name w:val="annotation subject"/>
    <w:basedOn w:val="CommentText"/>
    <w:next w:val="CommentText"/>
    <w:link w:val="CommentSubjectChar"/>
    <w:uiPriority w:val="99"/>
    <w:semiHidden/>
    <w:unhideWhenUsed/>
    <w:rsid w:val="00BA28D1"/>
    <w:rPr>
      <w:b/>
      <w:bCs/>
    </w:rPr>
  </w:style>
  <w:style w:type="character" w:customStyle="1" w:styleId="CommentSubjectChar">
    <w:name w:val="Comment Subject Char"/>
    <w:basedOn w:val="CommentTextChar"/>
    <w:link w:val="CommentSubject"/>
    <w:uiPriority w:val="99"/>
    <w:semiHidden/>
    <w:rsid w:val="00BA28D1"/>
    <w:rPr>
      <w:b/>
      <w:bCs/>
      <w:sz w:val="20"/>
      <w:szCs w:val="20"/>
    </w:rPr>
  </w:style>
  <w:style w:type="paragraph" w:styleId="Quote">
    <w:name w:val="Quote"/>
    <w:basedOn w:val="Normal"/>
    <w:next w:val="Normal"/>
    <w:link w:val="QuoteChar"/>
    <w:uiPriority w:val="29"/>
    <w:qFormat/>
    <w:rsid w:val="00BA28D1"/>
    <w:rPr>
      <w:rFonts w:eastAsiaTheme="minorEastAsia"/>
      <w:i/>
      <w:iCs/>
      <w:color w:val="000000" w:themeColor="text1"/>
      <w:lang w:eastAsia="et-EE"/>
    </w:rPr>
  </w:style>
  <w:style w:type="character" w:customStyle="1" w:styleId="QuoteChar">
    <w:name w:val="Quote Char"/>
    <w:basedOn w:val="DefaultParagraphFont"/>
    <w:link w:val="Quote"/>
    <w:uiPriority w:val="29"/>
    <w:rsid w:val="00BA28D1"/>
    <w:rPr>
      <w:rFonts w:eastAsiaTheme="minorEastAsia"/>
      <w:i/>
      <w:iCs/>
      <w:color w:val="000000" w:themeColor="text1"/>
      <w:lang w:eastAsia="et-EE"/>
    </w:rPr>
  </w:style>
  <w:style w:type="paragraph" w:styleId="Revision">
    <w:name w:val="Revision"/>
    <w:hidden/>
    <w:uiPriority w:val="99"/>
    <w:semiHidden/>
    <w:rsid w:val="003A032D"/>
    <w:pPr>
      <w:spacing w:after="0" w:line="240" w:lineRule="auto"/>
    </w:pPr>
  </w:style>
  <w:style w:type="table" w:styleId="TableGrid">
    <w:name w:val="Table Grid"/>
    <w:basedOn w:val="TableNormal"/>
    <w:uiPriority w:val="59"/>
    <w:rsid w:val="00C52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05770"/>
    <w:rPr>
      <w:color w:val="800080" w:themeColor="followedHyperlink"/>
      <w:u w:val="single"/>
    </w:rPr>
  </w:style>
  <w:style w:type="paragraph" w:styleId="TOCHeading">
    <w:name w:val="TOC Heading"/>
    <w:basedOn w:val="Heading1"/>
    <w:next w:val="Normal"/>
    <w:uiPriority w:val="39"/>
    <w:unhideWhenUsed/>
    <w:qFormat/>
    <w:rsid w:val="008D7981"/>
    <w:pPr>
      <w:spacing w:after="120"/>
      <w:outlineLvl w:val="9"/>
    </w:pPr>
  </w:style>
  <w:style w:type="paragraph" w:styleId="Header">
    <w:name w:val="header"/>
    <w:basedOn w:val="Normal"/>
    <w:link w:val="HeaderChar"/>
    <w:uiPriority w:val="99"/>
    <w:unhideWhenUsed/>
    <w:rsid w:val="006754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546D"/>
  </w:style>
  <w:style w:type="paragraph" w:styleId="Footer">
    <w:name w:val="footer"/>
    <w:basedOn w:val="Normal"/>
    <w:link w:val="FooterChar"/>
    <w:uiPriority w:val="99"/>
    <w:unhideWhenUsed/>
    <w:rsid w:val="006754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546D"/>
  </w:style>
  <w:style w:type="paragraph" w:customStyle="1" w:styleId="Default">
    <w:name w:val="Default"/>
    <w:rsid w:val="002F76A9"/>
    <w:pPr>
      <w:autoSpaceDE w:val="0"/>
      <w:autoSpaceDN w:val="0"/>
      <w:adjustRightInd w:val="0"/>
      <w:spacing w:after="0" w:line="240" w:lineRule="auto"/>
    </w:pPr>
    <w:rPr>
      <w:rFonts w:ascii="Times New Roman" w:hAnsi="Times New Roman" w:cs="Times New Roman"/>
      <w:color w:val="000000"/>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t-EE"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Heading1">
    <w:name w:val="heading 1"/>
    <w:basedOn w:val="Normal"/>
    <w:next w:val="Normal"/>
    <w:link w:val="Heading1Char"/>
    <w:uiPriority w:val="9"/>
    <w:qFormat/>
    <w:rsid w:val="003426D6"/>
    <w:pPr>
      <w:keepNext/>
      <w:keepLines/>
      <w:spacing w:before="480" w:after="0"/>
      <w:outlineLvl w:val="0"/>
    </w:pPr>
    <w:rPr>
      <w:rFonts w:asciiTheme="majorHAnsi" w:eastAsiaTheme="majorEastAsia" w:hAnsiTheme="majorHAnsi" w:cstheme="majorBidi"/>
      <w:b/>
      <w:bCs/>
      <w:color w:val="365F91" w:themeColor="accent1" w:themeShade="BF"/>
      <w:sz w:val="28"/>
      <w:szCs w:val="28"/>
    </w:rPr>
  </w:style>
  <w:style w:type="paragraph" w:styleId="Heading2">
    <w:name w:val="heading 2"/>
    <w:basedOn w:val="Normal"/>
    <w:next w:val="Normal"/>
    <w:link w:val="Heading2Char"/>
    <w:uiPriority w:val="9"/>
    <w:unhideWhenUsed/>
    <w:qFormat/>
    <w:rsid w:val="00D0308F"/>
    <w:pPr>
      <w:spacing w:line="240" w:lineRule="auto"/>
      <w:jc w:val="both"/>
      <w:outlineLvl w:val="1"/>
    </w:pPr>
    <w:rPr>
      <w:rFonts w:ascii="Georgia" w:hAnsi="Georgia" w:cs="Arial"/>
      <w:i/>
    </w:rPr>
  </w:style>
  <w:style w:type="paragraph" w:styleId="Heading3">
    <w:name w:val="heading 3"/>
    <w:basedOn w:val="Normal"/>
    <w:next w:val="Normal"/>
    <w:link w:val="Heading3Char"/>
    <w:uiPriority w:val="9"/>
    <w:unhideWhenUsed/>
    <w:qFormat/>
    <w:rsid w:val="003426D6"/>
    <w:pPr>
      <w:keepNext/>
      <w:keepLines/>
      <w:spacing w:before="200" w:after="0"/>
      <w:outlineLvl w:val="2"/>
    </w:pPr>
    <w:rPr>
      <w:rFonts w:asciiTheme="majorHAnsi" w:eastAsiaTheme="majorEastAsia" w:hAnsiTheme="majorHAnsi" w:cstheme="majorBidi"/>
      <w:b/>
      <w:bCs/>
      <w:color w:val="4F81BD" w:themeColor="accent1"/>
    </w:rPr>
  </w:style>
  <w:style w:type="paragraph" w:styleId="Heading4">
    <w:name w:val="heading 4"/>
    <w:basedOn w:val="Normal"/>
    <w:next w:val="Normal"/>
    <w:link w:val="Heading4Char"/>
    <w:uiPriority w:val="9"/>
    <w:unhideWhenUsed/>
    <w:qFormat/>
    <w:rsid w:val="003426D6"/>
    <w:pPr>
      <w:keepNext/>
      <w:keepLines/>
      <w:spacing w:before="200" w:after="0"/>
      <w:outlineLvl w:val="3"/>
    </w:pPr>
    <w:rPr>
      <w:rFonts w:asciiTheme="majorHAnsi" w:eastAsiaTheme="majorEastAsia" w:hAnsiTheme="majorHAnsi" w:cstheme="majorBidi"/>
      <w:b/>
      <w:bCs/>
      <w:i/>
      <w:i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6D1327"/>
    <w:pPr>
      <w:ind w:left="720"/>
      <w:contextualSpacing/>
    </w:pPr>
  </w:style>
  <w:style w:type="character" w:customStyle="1" w:styleId="Heading2Char">
    <w:name w:val="Heading 2 Char"/>
    <w:basedOn w:val="DefaultParagraphFont"/>
    <w:link w:val="Heading2"/>
    <w:uiPriority w:val="9"/>
    <w:rsid w:val="00D0308F"/>
    <w:rPr>
      <w:rFonts w:ascii="Georgia" w:hAnsi="Georgia" w:cs="Arial"/>
      <w:i/>
    </w:rPr>
  </w:style>
  <w:style w:type="character" w:customStyle="1" w:styleId="Heading1Char">
    <w:name w:val="Heading 1 Char"/>
    <w:basedOn w:val="DefaultParagraphFont"/>
    <w:link w:val="Heading1"/>
    <w:uiPriority w:val="9"/>
    <w:rsid w:val="003426D6"/>
    <w:rPr>
      <w:rFonts w:asciiTheme="majorHAnsi" w:eastAsiaTheme="majorEastAsia" w:hAnsiTheme="majorHAnsi" w:cstheme="majorBidi"/>
      <w:b/>
      <w:bCs/>
      <w:color w:val="365F91" w:themeColor="accent1" w:themeShade="BF"/>
      <w:sz w:val="28"/>
      <w:szCs w:val="28"/>
    </w:rPr>
  </w:style>
  <w:style w:type="character" w:customStyle="1" w:styleId="Heading3Char">
    <w:name w:val="Heading 3 Char"/>
    <w:basedOn w:val="DefaultParagraphFont"/>
    <w:link w:val="Heading3"/>
    <w:uiPriority w:val="9"/>
    <w:rsid w:val="003426D6"/>
    <w:rPr>
      <w:rFonts w:asciiTheme="majorHAnsi" w:eastAsiaTheme="majorEastAsia" w:hAnsiTheme="majorHAnsi" w:cstheme="majorBidi"/>
      <w:b/>
      <w:bCs/>
      <w:color w:val="4F81BD" w:themeColor="accent1"/>
    </w:rPr>
  </w:style>
  <w:style w:type="character" w:customStyle="1" w:styleId="Heading4Char">
    <w:name w:val="Heading 4 Char"/>
    <w:basedOn w:val="DefaultParagraphFont"/>
    <w:link w:val="Heading4"/>
    <w:uiPriority w:val="9"/>
    <w:rsid w:val="003426D6"/>
    <w:rPr>
      <w:rFonts w:asciiTheme="majorHAnsi" w:eastAsiaTheme="majorEastAsia" w:hAnsiTheme="majorHAnsi" w:cstheme="majorBidi"/>
      <w:b/>
      <w:bCs/>
      <w:i/>
      <w:iCs/>
      <w:color w:val="4F81BD" w:themeColor="accent1"/>
    </w:rPr>
  </w:style>
  <w:style w:type="paragraph" w:styleId="NoSpacing">
    <w:name w:val="No Spacing"/>
    <w:link w:val="NoSpacingChar"/>
    <w:uiPriority w:val="1"/>
    <w:qFormat/>
    <w:rsid w:val="00D0308F"/>
    <w:pPr>
      <w:spacing w:after="0" w:line="240" w:lineRule="auto"/>
    </w:pPr>
    <w:rPr>
      <w:rFonts w:eastAsiaTheme="minorEastAsia"/>
      <w:lang w:eastAsia="et-EE"/>
    </w:rPr>
  </w:style>
  <w:style w:type="character" w:customStyle="1" w:styleId="NoSpacingChar">
    <w:name w:val="No Spacing Char"/>
    <w:basedOn w:val="DefaultParagraphFont"/>
    <w:link w:val="NoSpacing"/>
    <w:uiPriority w:val="1"/>
    <w:rsid w:val="00D0308F"/>
    <w:rPr>
      <w:rFonts w:eastAsiaTheme="minorEastAsia"/>
      <w:lang w:eastAsia="et-EE"/>
    </w:rPr>
  </w:style>
  <w:style w:type="paragraph" w:styleId="BalloonText">
    <w:name w:val="Balloon Text"/>
    <w:basedOn w:val="Normal"/>
    <w:link w:val="BalloonTextChar"/>
    <w:uiPriority w:val="99"/>
    <w:semiHidden/>
    <w:unhideWhenUsed/>
    <w:rsid w:val="00D0308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D0308F"/>
    <w:rPr>
      <w:rFonts w:ascii="Tahoma" w:hAnsi="Tahoma" w:cs="Tahoma"/>
      <w:sz w:val="16"/>
      <w:szCs w:val="16"/>
    </w:rPr>
  </w:style>
  <w:style w:type="character" w:styleId="Hyperlink">
    <w:name w:val="Hyperlink"/>
    <w:basedOn w:val="DefaultParagraphFont"/>
    <w:uiPriority w:val="99"/>
    <w:unhideWhenUsed/>
    <w:rsid w:val="0026318D"/>
    <w:rPr>
      <w:color w:val="0000FF" w:themeColor="hyperlink"/>
      <w:u w:val="single"/>
    </w:rPr>
  </w:style>
  <w:style w:type="character" w:styleId="CommentReference">
    <w:name w:val="annotation reference"/>
    <w:basedOn w:val="DefaultParagraphFont"/>
    <w:uiPriority w:val="99"/>
    <w:semiHidden/>
    <w:unhideWhenUsed/>
    <w:rsid w:val="00BA28D1"/>
    <w:rPr>
      <w:sz w:val="16"/>
      <w:szCs w:val="16"/>
    </w:rPr>
  </w:style>
  <w:style w:type="paragraph" w:styleId="CommentText">
    <w:name w:val="annotation text"/>
    <w:basedOn w:val="Normal"/>
    <w:link w:val="CommentTextChar"/>
    <w:uiPriority w:val="99"/>
    <w:unhideWhenUsed/>
    <w:rsid w:val="00BA28D1"/>
    <w:pPr>
      <w:spacing w:line="240" w:lineRule="auto"/>
    </w:pPr>
    <w:rPr>
      <w:sz w:val="20"/>
      <w:szCs w:val="20"/>
    </w:rPr>
  </w:style>
  <w:style w:type="character" w:customStyle="1" w:styleId="CommentTextChar">
    <w:name w:val="Comment Text Char"/>
    <w:basedOn w:val="DefaultParagraphFont"/>
    <w:link w:val="CommentText"/>
    <w:uiPriority w:val="99"/>
    <w:rsid w:val="00BA28D1"/>
    <w:rPr>
      <w:sz w:val="20"/>
      <w:szCs w:val="20"/>
    </w:rPr>
  </w:style>
  <w:style w:type="paragraph" w:styleId="CommentSubject">
    <w:name w:val="annotation subject"/>
    <w:basedOn w:val="CommentText"/>
    <w:next w:val="CommentText"/>
    <w:link w:val="CommentSubjectChar"/>
    <w:uiPriority w:val="99"/>
    <w:semiHidden/>
    <w:unhideWhenUsed/>
    <w:rsid w:val="00BA28D1"/>
    <w:rPr>
      <w:b/>
      <w:bCs/>
    </w:rPr>
  </w:style>
  <w:style w:type="character" w:customStyle="1" w:styleId="CommentSubjectChar">
    <w:name w:val="Comment Subject Char"/>
    <w:basedOn w:val="CommentTextChar"/>
    <w:link w:val="CommentSubject"/>
    <w:uiPriority w:val="99"/>
    <w:semiHidden/>
    <w:rsid w:val="00BA28D1"/>
    <w:rPr>
      <w:b/>
      <w:bCs/>
      <w:sz w:val="20"/>
      <w:szCs w:val="20"/>
    </w:rPr>
  </w:style>
  <w:style w:type="paragraph" w:styleId="Quote">
    <w:name w:val="Quote"/>
    <w:basedOn w:val="Normal"/>
    <w:next w:val="Normal"/>
    <w:link w:val="QuoteChar"/>
    <w:uiPriority w:val="29"/>
    <w:qFormat/>
    <w:rsid w:val="00BA28D1"/>
    <w:rPr>
      <w:rFonts w:eastAsiaTheme="minorEastAsia"/>
      <w:i/>
      <w:iCs/>
      <w:color w:val="000000" w:themeColor="text1"/>
      <w:lang w:eastAsia="et-EE"/>
    </w:rPr>
  </w:style>
  <w:style w:type="character" w:customStyle="1" w:styleId="QuoteChar">
    <w:name w:val="Quote Char"/>
    <w:basedOn w:val="DefaultParagraphFont"/>
    <w:link w:val="Quote"/>
    <w:uiPriority w:val="29"/>
    <w:rsid w:val="00BA28D1"/>
    <w:rPr>
      <w:rFonts w:eastAsiaTheme="minorEastAsia"/>
      <w:i/>
      <w:iCs/>
      <w:color w:val="000000" w:themeColor="text1"/>
      <w:lang w:eastAsia="et-EE"/>
    </w:rPr>
  </w:style>
  <w:style w:type="paragraph" w:styleId="Revision">
    <w:name w:val="Revision"/>
    <w:hidden/>
    <w:uiPriority w:val="99"/>
    <w:semiHidden/>
    <w:rsid w:val="003A032D"/>
    <w:pPr>
      <w:spacing w:after="0" w:line="240" w:lineRule="auto"/>
    </w:pPr>
  </w:style>
  <w:style w:type="table" w:styleId="TableGrid">
    <w:name w:val="Table Grid"/>
    <w:basedOn w:val="TableNormal"/>
    <w:uiPriority w:val="59"/>
    <w:rsid w:val="00C52D34"/>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FollowedHyperlink">
    <w:name w:val="FollowedHyperlink"/>
    <w:basedOn w:val="DefaultParagraphFont"/>
    <w:uiPriority w:val="99"/>
    <w:semiHidden/>
    <w:unhideWhenUsed/>
    <w:rsid w:val="00C05770"/>
    <w:rPr>
      <w:color w:val="800080" w:themeColor="followedHyperlink"/>
      <w:u w:val="single"/>
    </w:rPr>
  </w:style>
  <w:style w:type="paragraph" w:styleId="TOCHeading">
    <w:name w:val="TOC Heading"/>
    <w:basedOn w:val="Heading1"/>
    <w:next w:val="Normal"/>
    <w:uiPriority w:val="39"/>
    <w:unhideWhenUsed/>
    <w:qFormat/>
    <w:rsid w:val="008D7981"/>
    <w:pPr>
      <w:spacing w:after="120"/>
      <w:outlineLvl w:val="9"/>
    </w:pPr>
  </w:style>
  <w:style w:type="paragraph" w:styleId="Header">
    <w:name w:val="header"/>
    <w:basedOn w:val="Normal"/>
    <w:link w:val="HeaderChar"/>
    <w:uiPriority w:val="99"/>
    <w:unhideWhenUsed/>
    <w:rsid w:val="0067546D"/>
    <w:pPr>
      <w:tabs>
        <w:tab w:val="center" w:pos="4536"/>
        <w:tab w:val="right" w:pos="9072"/>
      </w:tabs>
      <w:spacing w:after="0" w:line="240" w:lineRule="auto"/>
    </w:pPr>
  </w:style>
  <w:style w:type="character" w:customStyle="1" w:styleId="HeaderChar">
    <w:name w:val="Header Char"/>
    <w:basedOn w:val="DefaultParagraphFont"/>
    <w:link w:val="Header"/>
    <w:uiPriority w:val="99"/>
    <w:rsid w:val="0067546D"/>
  </w:style>
  <w:style w:type="paragraph" w:styleId="Footer">
    <w:name w:val="footer"/>
    <w:basedOn w:val="Normal"/>
    <w:link w:val="FooterChar"/>
    <w:uiPriority w:val="99"/>
    <w:unhideWhenUsed/>
    <w:rsid w:val="0067546D"/>
    <w:pPr>
      <w:tabs>
        <w:tab w:val="center" w:pos="4536"/>
        <w:tab w:val="right" w:pos="9072"/>
      </w:tabs>
      <w:spacing w:after="0" w:line="240" w:lineRule="auto"/>
    </w:pPr>
  </w:style>
  <w:style w:type="character" w:customStyle="1" w:styleId="FooterChar">
    <w:name w:val="Footer Char"/>
    <w:basedOn w:val="DefaultParagraphFont"/>
    <w:link w:val="Footer"/>
    <w:uiPriority w:val="99"/>
    <w:rsid w:val="0067546D"/>
  </w:style>
  <w:style w:type="paragraph" w:customStyle="1" w:styleId="Default">
    <w:name w:val="Default"/>
    <w:rsid w:val="002F76A9"/>
    <w:pPr>
      <w:autoSpaceDE w:val="0"/>
      <w:autoSpaceDN w:val="0"/>
      <w:adjustRightInd w:val="0"/>
      <w:spacing w:after="0" w:line="240" w:lineRule="auto"/>
    </w:pPr>
    <w:rPr>
      <w:rFonts w:ascii="Times New Roman" w:hAnsi="Times New Roman" w:cs="Times New Roman"/>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60060965">
      <w:bodyDiv w:val="1"/>
      <w:marLeft w:val="0"/>
      <w:marRight w:val="0"/>
      <w:marTop w:val="0"/>
      <w:marBottom w:val="0"/>
      <w:divBdr>
        <w:top w:val="none" w:sz="0" w:space="0" w:color="auto"/>
        <w:left w:val="none" w:sz="0" w:space="0" w:color="auto"/>
        <w:bottom w:val="none" w:sz="0" w:space="0" w:color="auto"/>
        <w:right w:val="none" w:sz="0" w:space="0" w:color="auto"/>
      </w:divBdr>
    </w:div>
    <w:div w:id="168327163">
      <w:bodyDiv w:val="1"/>
      <w:marLeft w:val="0"/>
      <w:marRight w:val="0"/>
      <w:marTop w:val="0"/>
      <w:marBottom w:val="0"/>
      <w:divBdr>
        <w:top w:val="none" w:sz="0" w:space="0" w:color="auto"/>
        <w:left w:val="none" w:sz="0" w:space="0" w:color="auto"/>
        <w:bottom w:val="none" w:sz="0" w:space="0" w:color="auto"/>
        <w:right w:val="none" w:sz="0" w:space="0" w:color="auto"/>
      </w:divBdr>
    </w:div>
    <w:div w:id="221992162">
      <w:bodyDiv w:val="1"/>
      <w:marLeft w:val="0"/>
      <w:marRight w:val="0"/>
      <w:marTop w:val="0"/>
      <w:marBottom w:val="0"/>
      <w:divBdr>
        <w:top w:val="none" w:sz="0" w:space="0" w:color="auto"/>
        <w:left w:val="none" w:sz="0" w:space="0" w:color="auto"/>
        <w:bottom w:val="none" w:sz="0" w:space="0" w:color="auto"/>
        <w:right w:val="none" w:sz="0" w:space="0" w:color="auto"/>
      </w:divBdr>
    </w:div>
    <w:div w:id="497036685">
      <w:bodyDiv w:val="1"/>
      <w:marLeft w:val="0"/>
      <w:marRight w:val="0"/>
      <w:marTop w:val="0"/>
      <w:marBottom w:val="0"/>
      <w:divBdr>
        <w:top w:val="none" w:sz="0" w:space="0" w:color="auto"/>
        <w:left w:val="none" w:sz="0" w:space="0" w:color="auto"/>
        <w:bottom w:val="none" w:sz="0" w:space="0" w:color="auto"/>
        <w:right w:val="none" w:sz="0" w:space="0" w:color="auto"/>
      </w:divBdr>
    </w:div>
    <w:div w:id="542401252">
      <w:bodyDiv w:val="1"/>
      <w:marLeft w:val="0"/>
      <w:marRight w:val="0"/>
      <w:marTop w:val="0"/>
      <w:marBottom w:val="0"/>
      <w:divBdr>
        <w:top w:val="none" w:sz="0" w:space="0" w:color="auto"/>
        <w:left w:val="none" w:sz="0" w:space="0" w:color="auto"/>
        <w:bottom w:val="none" w:sz="0" w:space="0" w:color="auto"/>
        <w:right w:val="none" w:sz="0" w:space="0" w:color="auto"/>
      </w:divBdr>
    </w:div>
    <w:div w:id="613168455">
      <w:bodyDiv w:val="1"/>
      <w:marLeft w:val="0"/>
      <w:marRight w:val="0"/>
      <w:marTop w:val="0"/>
      <w:marBottom w:val="0"/>
      <w:divBdr>
        <w:top w:val="none" w:sz="0" w:space="0" w:color="auto"/>
        <w:left w:val="none" w:sz="0" w:space="0" w:color="auto"/>
        <w:bottom w:val="none" w:sz="0" w:space="0" w:color="auto"/>
        <w:right w:val="none" w:sz="0" w:space="0" w:color="auto"/>
      </w:divBdr>
    </w:div>
    <w:div w:id="714042220">
      <w:bodyDiv w:val="1"/>
      <w:marLeft w:val="0"/>
      <w:marRight w:val="0"/>
      <w:marTop w:val="0"/>
      <w:marBottom w:val="0"/>
      <w:divBdr>
        <w:top w:val="none" w:sz="0" w:space="0" w:color="auto"/>
        <w:left w:val="none" w:sz="0" w:space="0" w:color="auto"/>
        <w:bottom w:val="none" w:sz="0" w:space="0" w:color="auto"/>
        <w:right w:val="none" w:sz="0" w:space="0" w:color="auto"/>
      </w:divBdr>
    </w:div>
    <w:div w:id="1135563133">
      <w:bodyDiv w:val="1"/>
      <w:marLeft w:val="0"/>
      <w:marRight w:val="0"/>
      <w:marTop w:val="0"/>
      <w:marBottom w:val="0"/>
      <w:divBdr>
        <w:top w:val="none" w:sz="0" w:space="0" w:color="auto"/>
        <w:left w:val="none" w:sz="0" w:space="0" w:color="auto"/>
        <w:bottom w:val="none" w:sz="0" w:space="0" w:color="auto"/>
        <w:right w:val="none" w:sz="0" w:space="0" w:color="auto"/>
      </w:divBdr>
    </w:div>
    <w:div w:id="1197082114">
      <w:bodyDiv w:val="1"/>
      <w:marLeft w:val="0"/>
      <w:marRight w:val="0"/>
      <w:marTop w:val="0"/>
      <w:marBottom w:val="0"/>
      <w:divBdr>
        <w:top w:val="none" w:sz="0" w:space="0" w:color="auto"/>
        <w:left w:val="none" w:sz="0" w:space="0" w:color="auto"/>
        <w:bottom w:val="none" w:sz="0" w:space="0" w:color="auto"/>
        <w:right w:val="none" w:sz="0" w:space="0" w:color="auto"/>
      </w:divBdr>
    </w:div>
    <w:div w:id="1218973577">
      <w:bodyDiv w:val="1"/>
      <w:marLeft w:val="0"/>
      <w:marRight w:val="0"/>
      <w:marTop w:val="0"/>
      <w:marBottom w:val="0"/>
      <w:divBdr>
        <w:top w:val="none" w:sz="0" w:space="0" w:color="auto"/>
        <w:left w:val="none" w:sz="0" w:space="0" w:color="auto"/>
        <w:bottom w:val="none" w:sz="0" w:space="0" w:color="auto"/>
        <w:right w:val="none" w:sz="0" w:space="0" w:color="auto"/>
      </w:divBdr>
    </w:div>
    <w:div w:id="1277759521">
      <w:bodyDiv w:val="1"/>
      <w:marLeft w:val="0"/>
      <w:marRight w:val="0"/>
      <w:marTop w:val="0"/>
      <w:marBottom w:val="0"/>
      <w:divBdr>
        <w:top w:val="none" w:sz="0" w:space="0" w:color="auto"/>
        <w:left w:val="none" w:sz="0" w:space="0" w:color="auto"/>
        <w:bottom w:val="none" w:sz="0" w:space="0" w:color="auto"/>
        <w:right w:val="none" w:sz="0" w:space="0" w:color="auto"/>
      </w:divBdr>
    </w:div>
    <w:div w:id="1410694600">
      <w:bodyDiv w:val="1"/>
      <w:marLeft w:val="0"/>
      <w:marRight w:val="0"/>
      <w:marTop w:val="0"/>
      <w:marBottom w:val="0"/>
      <w:divBdr>
        <w:top w:val="none" w:sz="0" w:space="0" w:color="auto"/>
        <w:left w:val="none" w:sz="0" w:space="0" w:color="auto"/>
        <w:bottom w:val="none" w:sz="0" w:space="0" w:color="auto"/>
        <w:right w:val="none" w:sz="0" w:space="0" w:color="auto"/>
      </w:divBdr>
    </w:div>
    <w:div w:id="1618293776">
      <w:bodyDiv w:val="1"/>
      <w:marLeft w:val="0"/>
      <w:marRight w:val="0"/>
      <w:marTop w:val="0"/>
      <w:marBottom w:val="0"/>
      <w:divBdr>
        <w:top w:val="none" w:sz="0" w:space="0" w:color="auto"/>
        <w:left w:val="none" w:sz="0" w:space="0" w:color="auto"/>
        <w:bottom w:val="none" w:sz="0" w:space="0" w:color="auto"/>
        <w:right w:val="none" w:sz="0" w:space="0" w:color="auto"/>
      </w:divBdr>
    </w:div>
    <w:div w:id="1801724102">
      <w:bodyDiv w:val="1"/>
      <w:marLeft w:val="0"/>
      <w:marRight w:val="0"/>
      <w:marTop w:val="0"/>
      <w:marBottom w:val="0"/>
      <w:divBdr>
        <w:top w:val="none" w:sz="0" w:space="0" w:color="auto"/>
        <w:left w:val="none" w:sz="0" w:space="0" w:color="auto"/>
        <w:bottom w:val="none" w:sz="0" w:space="0" w:color="auto"/>
        <w:right w:val="none" w:sz="0" w:space="0" w:color="auto"/>
      </w:divBdr>
    </w:div>
    <w:div w:id="1967807243">
      <w:bodyDiv w:val="1"/>
      <w:marLeft w:val="0"/>
      <w:marRight w:val="0"/>
      <w:marTop w:val="0"/>
      <w:marBottom w:val="0"/>
      <w:divBdr>
        <w:top w:val="none" w:sz="0" w:space="0" w:color="auto"/>
        <w:left w:val="none" w:sz="0" w:space="0" w:color="auto"/>
        <w:bottom w:val="none" w:sz="0" w:space="0" w:color="auto"/>
        <w:right w:val="none" w:sz="0" w:space="0" w:color="auto"/>
      </w:divBdr>
    </w:div>
    <w:div w:id="2122915962">
      <w:bodyDiv w:val="1"/>
      <w:marLeft w:val="0"/>
      <w:marRight w:val="0"/>
      <w:marTop w:val="0"/>
      <w:marBottom w:val="0"/>
      <w:divBdr>
        <w:top w:val="none" w:sz="0" w:space="0" w:color="auto"/>
        <w:left w:val="none" w:sz="0" w:space="0" w:color="auto"/>
        <w:bottom w:val="none" w:sz="0" w:space="0" w:color="auto"/>
        <w:right w:val="none" w:sz="0" w:space="0" w:color="auto"/>
      </w:divBdr>
    </w:div>
    <w:div w:id="2136757115">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image" Target="media/image2.png"/><Relationship Id="rId18" Type="http://schemas.openxmlformats.org/officeDocument/2006/relationships/fontTable" Target="fontTable.xml"/><Relationship Id="rId3" Type="http://schemas.openxmlformats.org/officeDocument/2006/relationships/customXml" Target="../customXml/item3.xml"/><Relationship Id="rId21" Type="http://schemas.microsoft.com/office/2011/relationships/commentsExtended" Target="commentsExtended.xml"/><Relationship Id="rId7" Type="http://schemas.microsoft.com/office/2007/relationships/stylesWithEffects" Target="stylesWithEffects.xml"/><Relationship Id="rId12" Type="http://schemas.openxmlformats.org/officeDocument/2006/relationships/image" Target="media/image1.png"/><Relationship Id="rId17" Type="http://schemas.openxmlformats.org/officeDocument/2006/relationships/footer" Target="footer2.xml"/><Relationship Id="rId2" Type="http://schemas.openxmlformats.org/officeDocument/2006/relationships/customXml" Target="../customXml/item2.xml"/><Relationship Id="rId16" Type="http://schemas.openxmlformats.org/officeDocument/2006/relationships/footer" Target="footer1.xml"/><Relationship Id="rId20" Type="http://schemas.microsoft.com/office/2011/relationships/people" Target="people.xml"/><Relationship Id="rId1" Type="http://schemas.openxmlformats.org/officeDocument/2006/relationships/customXml" Target="../customXml/item1.xml"/><Relationship Id="rId6" Type="http://schemas.openxmlformats.org/officeDocument/2006/relationships/styles" Target="styles.xml"/><Relationship Id="rId11" Type="http://schemas.openxmlformats.org/officeDocument/2006/relationships/endnotes" Target="endnotes.xml"/><Relationship Id="rId5" Type="http://schemas.openxmlformats.org/officeDocument/2006/relationships/numbering" Target="numbering.xml"/><Relationship Id="rId15" Type="http://schemas.openxmlformats.org/officeDocument/2006/relationships/hyperlink" Target="https://www.mkm.ee/sites/default/files/kasutatavuse_moodikute_susteem_final_november_2014.pdf" TargetMode="External"/><Relationship Id="rId10" Type="http://schemas.openxmlformats.org/officeDocument/2006/relationships/footnotes" Target="footnotes.xml"/><Relationship Id="rId19" Type="http://schemas.openxmlformats.org/officeDocument/2006/relationships/theme" Target="theme/theme1.xml"/><Relationship Id="rId4" Type="http://schemas.openxmlformats.org/officeDocument/2006/relationships/customXml" Target="../customXml/item4.xml"/><Relationship Id="rId9" Type="http://schemas.openxmlformats.org/officeDocument/2006/relationships/webSettings" Target="webSettings.xml"/><Relationship Id="rId14" Type="http://schemas.openxmlformats.org/officeDocument/2006/relationships/hyperlink" Target="https://www.mkm.ee/sites/default/files/iseteeninduskeskkondade_raamistik.pdf" TargetMode="External"/></Relationships>
</file>

<file path=word/theme/theme1.xml><?xml version="1.0" encoding="utf-8"?>
<a:theme xmlns:a="http://schemas.openxmlformats.org/drawingml/2006/main" name="Tarkvarakomplekti Office kujundus">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CoverPageProperties xmlns="http://schemas.microsoft.com/office/2006/coverPageProps">
  <PublishDate/>
  <Abstract>Tallinn 2014</Abstract>
  <CompanyAddress/>
  <CompanyPhone/>
  <CompanyFax/>
  <CompanyEmail/>
</CoverPageProperties>
</file>

<file path=customXml/item2.xml><?xml version="1.0" encoding="utf-8"?>
<p:properties xmlns:p="http://schemas.microsoft.com/office/2006/metadata/properties" xmlns:xsi="http://www.w3.org/2001/XMLSchema-instance" xmlns:pc="http://schemas.microsoft.com/office/infopath/2007/PartnerControls">
  <documentManagement>
    <Koostaja xmlns="8f643434-aa5b-4eb4-b35e-3520d23042b1" xsi:nil="true"/>
    <Kommentaar xmlns="8f643434-aa5b-4eb4-b35e-3520d23042b1" xsi:nil="true"/>
  </documentManagement>
</p:properties>
</file>

<file path=customXml/item3.xml><?xml version="1.0" encoding="utf-8"?>
<ct:contentTypeSchema xmlns:ct="http://schemas.microsoft.com/office/2006/metadata/contentType" xmlns:ma="http://schemas.microsoft.com/office/2006/metadata/properties/metaAttributes" ct:_="" ma:_="" ma:contentTypeName="Dokument" ma:contentTypeID="0x010100AD2DF49C6936B44A95E1C148C7FC495A" ma:contentTypeVersion="2" ma:contentTypeDescription="Loo uus dokument" ma:contentTypeScope="" ma:versionID="9146d7c7cef3ba8a3dcccb160d427927">
  <xsd:schema xmlns:xsd="http://www.w3.org/2001/XMLSchema" xmlns:xs="http://www.w3.org/2001/XMLSchema" xmlns:p="http://schemas.microsoft.com/office/2006/metadata/properties" xmlns:ns2="8f643434-aa5b-4eb4-b35e-3520d23042b1" targetNamespace="http://schemas.microsoft.com/office/2006/metadata/properties" ma:root="true" ma:fieldsID="270876dca1013884c623211f4f64ad93" ns2:_="">
    <xsd:import namespace="8f643434-aa5b-4eb4-b35e-3520d23042b1"/>
    <xsd:element name="properties">
      <xsd:complexType>
        <xsd:sequence>
          <xsd:element name="documentManagement">
            <xsd:complexType>
              <xsd:all>
                <xsd:element ref="ns2:Kommentaar" minOccurs="0"/>
                <xsd:element ref="ns2:Koostaj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8f643434-aa5b-4eb4-b35e-3520d23042b1" elementFormDefault="qualified">
    <xsd:import namespace="http://schemas.microsoft.com/office/2006/documentManagement/types"/>
    <xsd:import namespace="http://schemas.microsoft.com/office/infopath/2007/PartnerControls"/>
    <xsd:element name="Kommentaar" ma:index="8" nillable="true" ma:displayName="Kommentaar" ma:internalName="Kommentaar">
      <xsd:simpleType>
        <xsd:restriction base="dms:Note">
          <xsd:maxLength value="255"/>
        </xsd:restriction>
      </xsd:simpleType>
    </xsd:element>
    <xsd:element name="Koostaja" ma:index="9" nillable="true" ma:displayName="Koostaja" ma:internalName="Koostaja">
      <xsd:simpleType>
        <xsd:restriction base="dms:Text">
          <xsd:maxLength value="255"/>
        </xsd:restrictio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Sisutüüp"/>
        <xsd:element ref="dc:title" minOccurs="0" maxOccurs="1" ma:index="4" ma:displayName="Pealkiri"/>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D43C533-7222-41E6-96A1-DC2D756856F8}">
  <ds:schemaRefs>
    <ds:schemaRef ds:uri="8f643434-aa5b-4eb4-b35e-3520d23042b1"/>
    <ds:schemaRef ds:uri="http://www.w3.org/XML/1998/namespace"/>
    <ds:schemaRef ds:uri="http://schemas.microsoft.com/office/2006/documentManagement/types"/>
    <ds:schemaRef ds:uri="http://purl.org/dc/terms/"/>
    <ds:schemaRef ds:uri="http://schemas.openxmlformats.org/package/2006/metadata/core-properties"/>
    <ds:schemaRef ds:uri="http://schemas.microsoft.com/office/infopath/2007/PartnerControls"/>
    <ds:schemaRef ds:uri="http://purl.org/dc/elements/1.1/"/>
    <ds:schemaRef ds:uri="http://schemas.microsoft.com/office/2006/metadata/properties"/>
    <ds:schemaRef ds:uri="http://purl.org/dc/dcmitype/"/>
  </ds:schemaRefs>
</ds:datastoreItem>
</file>

<file path=customXml/itemProps3.xml><?xml version="1.0" encoding="utf-8"?>
<ds:datastoreItem xmlns:ds="http://schemas.openxmlformats.org/officeDocument/2006/customXml" ds:itemID="{A1B727E8-AD8A-48C9-AD50-E31AF55FFED0}">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8f643434-aa5b-4eb4-b35e-3520d23042b1"/>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17E96D67-F8F5-4AA9-B925-EA8E543289AB}">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Normal.dotm</Template>
  <TotalTime>334</TotalTime>
  <Pages>17</Pages>
  <Words>6164</Words>
  <Characters>35752</Characters>
  <Application>Microsoft Office Word</Application>
  <DocSecurity>0</DocSecurity>
  <Lines>297</Lines>
  <Paragraphs>83</Paragraphs>
  <ScaleCrop>false</ScaleCrop>
  <HeadingPairs>
    <vt:vector size="4" baseType="variant">
      <vt:variant>
        <vt:lpstr>Title</vt:lpstr>
      </vt:variant>
      <vt:variant>
        <vt:i4>1</vt:i4>
      </vt:variant>
      <vt:variant>
        <vt:lpstr>Tiitel</vt:lpstr>
      </vt:variant>
      <vt:variant>
        <vt:i4>1</vt:i4>
      </vt:variant>
    </vt:vector>
  </HeadingPairs>
  <TitlesOfParts>
    <vt:vector size="2" baseType="lpstr">
      <vt:lpstr>Tagasiside SF IKT investeeringutaotluste vormile ja täitmise juhendile</vt:lpstr>
      <vt:lpstr>Tagasiside SF IKT investeeringutaotluste vormile ja täitmise juhendile</vt:lpstr>
    </vt:vector>
  </TitlesOfParts>
  <Company>Majandus- ja Kommunikatsiooniministeerium</Company>
  <LinksUpToDate>false</LinksUpToDate>
  <CharactersWithSpaces>41833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Tagasiside SF IKT investeeringutaotluste vormile ja täitmise juhendile</dc:title>
  <dc:creator>Maili Mahlapuu</dc:creator>
  <cp:lastModifiedBy>Margit Ratnik</cp:lastModifiedBy>
  <cp:revision>46</cp:revision>
  <dcterms:created xsi:type="dcterms:W3CDTF">2017-02-06T07:08:00Z</dcterms:created>
  <dcterms:modified xsi:type="dcterms:W3CDTF">2017-02-06T12:51:00Z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0x010100AD2DF49C6936B44A95E1C148C7FC495A</vt:lpwstr>
  </property>
</Properties>
</file>